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571A4" w14:textId="3FA50F5F" w:rsidR="00945568" w:rsidRPr="00945568" w:rsidRDefault="0015286C" w:rsidP="0ECC059D">
      <w:pPr>
        <w:pStyle w:val="Nzev"/>
        <w:jc w:val="left"/>
        <w:rPr>
          <w:rFonts w:ascii="Georgia" w:hAnsi="Georgia"/>
          <w:b w:val="0"/>
          <w:bCs w:val="0"/>
        </w:rPr>
      </w:pPr>
      <w:r w:rsidRPr="00945568">
        <w:rPr>
          <w:rFonts w:ascii="Georgia" w:hAnsi="Georgia"/>
          <w:b w:val="0"/>
          <w:bCs w:val="0"/>
        </w:rPr>
        <w:t xml:space="preserve">Příloha </w:t>
      </w:r>
      <w:r w:rsidR="71F11E9F" w:rsidRPr="00945568">
        <w:rPr>
          <w:rFonts w:ascii="Georgia" w:hAnsi="Georgia"/>
          <w:b w:val="0"/>
          <w:bCs w:val="0"/>
        </w:rPr>
        <w:t>VI.</w:t>
      </w:r>
      <w:r w:rsidR="00945568" w:rsidRPr="00945568">
        <w:rPr>
          <w:rFonts w:ascii="Georgia" w:hAnsi="Georgia"/>
          <w:b w:val="0"/>
          <w:bCs w:val="0"/>
        </w:rPr>
        <w:t xml:space="preserve"> </w:t>
      </w:r>
    </w:p>
    <w:p w14:paraId="105132E1" w14:textId="77777777" w:rsidR="0015286C" w:rsidRDefault="0015286C" w:rsidP="006B3205">
      <w:pPr>
        <w:pStyle w:val="Nzev"/>
        <w:rPr>
          <w:rFonts w:ascii="Georgia" w:hAnsi="Georgia"/>
        </w:rPr>
      </w:pPr>
    </w:p>
    <w:p w14:paraId="16199A63" w14:textId="77777777" w:rsidR="00C32E3D" w:rsidRPr="00A2049F" w:rsidRDefault="00EC1529" w:rsidP="006B3205">
      <w:pPr>
        <w:pStyle w:val="Nzev"/>
        <w:rPr>
          <w:rFonts w:ascii="Georgia" w:hAnsi="Georgia"/>
        </w:rPr>
      </w:pPr>
      <w:r>
        <w:rPr>
          <w:rFonts w:ascii="Georgia" w:hAnsi="Georgia"/>
        </w:rPr>
        <w:t xml:space="preserve">ČESTNÉ </w:t>
      </w:r>
      <w:r w:rsidR="00C32E3D" w:rsidRPr="00A2049F">
        <w:rPr>
          <w:rFonts w:ascii="Georgia" w:hAnsi="Georgia"/>
        </w:rPr>
        <w:t>PROHLÁŠENÍ</w:t>
      </w:r>
      <w:r w:rsidR="006B3205">
        <w:rPr>
          <w:rFonts w:ascii="Georgia" w:hAnsi="Georgia"/>
        </w:rPr>
        <w:t xml:space="preserve"> </w:t>
      </w:r>
      <w:r w:rsidR="008E68AB">
        <w:rPr>
          <w:rFonts w:ascii="Georgia" w:hAnsi="Georgia"/>
        </w:rPr>
        <w:t>ŽADATELE O DOTACI</w:t>
      </w:r>
    </w:p>
    <w:p w14:paraId="6F4487BA" w14:textId="77777777" w:rsidR="006B3205" w:rsidRDefault="006B3205" w:rsidP="006B3205">
      <w:pPr>
        <w:jc w:val="center"/>
        <w:rPr>
          <w:rFonts w:ascii="Georgia" w:hAnsi="Georgia"/>
          <w:b/>
          <w:bCs/>
        </w:rPr>
      </w:pPr>
    </w:p>
    <w:p w14:paraId="3317DA84" w14:textId="77777777" w:rsidR="006B3205" w:rsidRPr="00A2049F" w:rsidRDefault="006B3205" w:rsidP="006B3205">
      <w:pPr>
        <w:jc w:val="center"/>
        <w:rPr>
          <w:rFonts w:ascii="Georgia" w:hAnsi="Georgia"/>
          <w:b/>
          <w:bCs/>
          <w:caps/>
        </w:rPr>
      </w:pPr>
      <w:r w:rsidRPr="00191376">
        <w:rPr>
          <w:rFonts w:ascii="Georgia" w:hAnsi="Georgia"/>
          <w:b/>
          <w:bCs/>
        </w:rPr>
        <w:t xml:space="preserve">Řízení o poskytnutí dotace v rámci výzvy </w:t>
      </w:r>
      <w:r w:rsidRPr="00191376">
        <w:rPr>
          <w:rFonts w:ascii="Georgia" w:hAnsi="Georgia" w:cs="Arial"/>
          <w:b/>
          <w:noProof/>
          <w:color w:val="000000"/>
        </w:rPr>
        <w:t>„</w:t>
      </w:r>
      <w:r w:rsidRPr="00191376">
        <w:rPr>
          <w:rFonts w:ascii="Georgia" w:hAnsi="Georgia"/>
          <w:b/>
          <w:bCs/>
          <w:caps/>
        </w:rPr>
        <w:t>……</w:t>
      </w:r>
      <w:r w:rsidRPr="00191376">
        <w:rPr>
          <w:rFonts w:ascii="Georgia" w:hAnsi="Georgia" w:cs="Arial"/>
          <w:b/>
          <w:noProof/>
          <w:color w:val="000000"/>
        </w:rPr>
        <w:t>“</w:t>
      </w:r>
    </w:p>
    <w:p w14:paraId="3526BBD1" w14:textId="77777777" w:rsidR="006B3205" w:rsidRPr="00A2049F" w:rsidRDefault="006B3205" w:rsidP="006B3205">
      <w:pPr>
        <w:jc w:val="center"/>
        <w:rPr>
          <w:rFonts w:ascii="Georgia" w:hAnsi="Georgia"/>
          <w:b/>
          <w:bCs/>
          <w:i/>
          <w:caps/>
        </w:rPr>
      </w:pPr>
    </w:p>
    <w:p w14:paraId="2A000DCE" w14:textId="77777777" w:rsidR="006B3205" w:rsidRPr="00A2049F" w:rsidRDefault="006B3205" w:rsidP="006B3205">
      <w:pPr>
        <w:jc w:val="center"/>
        <w:rPr>
          <w:rFonts w:ascii="Georgia" w:hAnsi="Georgia"/>
          <w:b/>
          <w:bCs/>
        </w:rPr>
      </w:pPr>
    </w:p>
    <w:p w14:paraId="5F1E593F" w14:textId="77777777" w:rsidR="006B3205" w:rsidRPr="00A2049F" w:rsidRDefault="006B3205" w:rsidP="006B3205">
      <w:pPr>
        <w:jc w:val="center"/>
        <w:rPr>
          <w:rFonts w:ascii="Georgia" w:hAnsi="Georgia"/>
          <w:bCs/>
        </w:rPr>
      </w:pPr>
      <w:r>
        <w:rPr>
          <w:rFonts w:ascii="Georgia" w:hAnsi="Georgia"/>
          <w:bCs/>
        </w:rPr>
        <w:t>Poskytovatel</w:t>
      </w:r>
      <w:r w:rsidRPr="00A2049F">
        <w:rPr>
          <w:rFonts w:ascii="Georgia" w:hAnsi="Georgia"/>
          <w:bCs/>
        </w:rPr>
        <w:t>: Česká republika – Česká rozvojová agentura</w:t>
      </w:r>
    </w:p>
    <w:p w14:paraId="2A52B5AE" w14:textId="77777777" w:rsidR="00C32E3D" w:rsidRPr="00A2049F" w:rsidRDefault="00C32E3D" w:rsidP="00C32E3D">
      <w:pPr>
        <w:jc w:val="center"/>
        <w:rPr>
          <w:rFonts w:ascii="Georgia" w:hAnsi="Georgia"/>
        </w:rPr>
      </w:pPr>
    </w:p>
    <w:p w14:paraId="4210AE5A" w14:textId="77777777" w:rsidR="006B3205" w:rsidRDefault="006B3205" w:rsidP="00C32E3D">
      <w:pPr>
        <w:jc w:val="both"/>
        <w:rPr>
          <w:rFonts w:ascii="Georgia" w:hAnsi="Georgia"/>
          <w:sz w:val="22"/>
        </w:rPr>
      </w:pPr>
    </w:p>
    <w:p w14:paraId="14FD79E1" w14:textId="53AE74C4" w:rsidR="006B3205" w:rsidRDefault="00227EE9" w:rsidP="471C7554">
      <w:pPr>
        <w:jc w:val="both"/>
        <w:rPr>
          <w:rFonts w:ascii="Georgia" w:hAnsi="Georgia"/>
          <w:sz w:val="22"/>
          <w:szCs w:val="22"/>
        </w:rPr>
      </w:pPr>
      <w:r w:rsidRPr="471C7554">
        <w:rPr>
          <w:rFonts w:ascii="Georgia" w:hAnsi="Georgia"/>
          <w:sz w:val="22"/>
          <w:szCs w:val="22"/>
        </w:rPr>
        <w:t>Název ž</w:t>
      </w:r>
      <w:r w:rsidR="00DB16DF" w:rsidRPr="471C7554">
        <w:rPr>
          <w:rFonts w:ascii="Georgia" w:hAnsi="Georgia"/>
          <w:sz w:val="22"/>
          <w:szCs w:val="22"/>
        </w:rPr>
        <w:t>adatel</w:t>
      </w:r>
      <w:r w:rsidRPr="471C7554">
        <w:rPr>
          <w:rFonts w:ascii="Georgia" w:hAnsi="Georgia"/>
          <w:sz w:val="22"/>
          <w:szCs w:val="22"/>
        </w:rPr>
        <w:t>e</w:t>
      </w:r>
      <w:r w:rsidR="00DB16DF" w:rsidRPr="471C7554">
        <w:rPr>
          <w:rFonts w:ascii="Georgia" w:hAnsi="Georgia"/>
          <w:sz w:val="22"/>
          <w:szCs w:val="22"/>
        </w:rPr>
        <w:t xml:space="preserve"> o dotaci</w:t>
      </w:r>
      <w:r w:rsidR="006B3205" w:rsidRPr="471C7554">
        <w:rPr>
          <w:rFonts w:ascii="Georgia" w:hAnsi="Georgia"/>
          <w:sz w:val="22"/>
          <w:szCs w:val="22"/>
        </w:rPr>
        <w:t>: ………………………….</w:t>
      </w:r>
    </w:p>
    <w:p w14:paraId="5B3975A4" w14:textId="77777777" w:rsidR="007E230A" w:rsidRDefault="007E230A" w:rsidP="007E230A">
      <w:pPr>
        <w:jc w:val="both"/>
        <w:rPr>
          <w:rFonts w:ascii="Georgia" w:hAnsi="Georgia"/>
          <w:sz w:val="22"/>
        </w:rPr>
      </w:pPr>
    </w:p>
    <w:p w14:paraId="46630AAA" w14:textId="77777777" w:rsidR="006B3205" w:rsidRDefault="006B3205" w:rsidP="007E230A">
      <w:pPr>
        <w:jc w:val="both"/>
        <w:rPr>
          <w:rFonts w:ascii="Georgia" w:hAnsi="Georgia"/>
          <w:sz w:val="22"/>
        </w:rPr>
      </w:pPr>
      <w:r>
        <w:rPr>
          <w:rFonts w:ascii="Georgia" w:hAnsi="Georgia"/>
          <w:sz w:val="22"/>
        </w:rPr>
        <w:t>Se sídlem: ……………………….</w:t>
      </w:r>
    </w:p>
    <w:p w14:paraId="609CFFC9" w14:textId="77777777" w:rsidR="00DB16DF" w:rsidRDefault="00DB16DF" w:rsidP="00C32E3D">
      <w:pPr>
        <w:jc w:val="both"/>
        <w:rPr>
          <w:rFonts w:ascii="Georgia" w:hAnsi="Georgia"/>
          <w:sz w:val="22"/>
        </w:rPr>
      </w:pPr>
    </w:p>
    <w:p w14:paraId="020DAEAB" w14:textId="77777777" w:rsidR="00DB16DF" w:rsidRDefault="00DB16DF" w:rsidP="00C32E3D">
      <w:pPr>
        <w:jc w:val="both"/>
        <w:rPr>
          <w:rFonts w:ascii="Georgia" w:hAnsi="Georgia"/>
          <w:sz w:val="22"/>
        </w:rPr>
      </w:pPr>
      <w:r>
        <w:rPr>
          <w:rFonts w:ascii="Georgia" w:hAnsi="Georgia"/>
          <w:sz w:val="22"/>
        </w:rPr>
        <w:t>IČO/datum narození:</w:t>
      </w:r>
      <w:r w:rsidR="005E7F39">
        <w:rPr>
          <w:rFonts w:ascii="Georgia" w:hAnsi="Georgia"/>
          <w:sz w:val="22"/>
        </w:rPr>
        <w:t xml:space="preserve"> </w:t>
      </w:r>
      <w:r>
        <w:rPr>
          <w:rFonts w:ascii="Georgia" w:hAnsi="Georgia"/>
          <w:sz w:val="22"/>
        </w:rPr>
        <w:t>…………………….</w:t>
      </w:r>
    </w:p>
    <w:p w14:paraId="61F29822" w14:textId="77777777" w:rsidR="006B3205" w:rsidRDefault="006B3205" w:rsidP="00C32E3D">
      <w:pPr>
        <w:jc w:val="both"/>
        <w:rPr>
          <w:rFonts w:ascii="Georgia" w:hAnsi="Georgia"/>
          <w:sz w:val="22"/>
        </w:rPr>
      </w:pPr>
    </w:p>
    <w:p w14:paraId="32C32B2B" w14:textId="77777777" w:rsidR="006B3205" w:rsidRDefault="006B3205" w:rsidP="00C32E3D">
      <w:pPr>
        <w:jc w:val="both"/>
        <w:rPr>
          <w:rFonts w:ascii="Georgia" w:hAnsi="Georgia"/>
          <w:sz w:val="22"/>
        </w:rPr>
      </w:pPr>
    </w:p>
    <w:p w14:paraId="045BE0CC" w14:textId="5512C9E7" w:rsidR="006B3205" w:rsidRDefault="006B3205" w:rsidP="471C7554">
      <w:pPr>
        <w:jc w:val="both"/>
        <w:rPr>
          <w:rFonts w:ascii="Georgia" w:hAnsi="Georgia"/>
          <w:sz w:val="22"/>
          <w:szCs w:val="22"/>
        </w:rPr>
      </w:pPr>
      <w:r w:rsidRPr="65668C23">
        <w:rPr>
          <w:rFonts w:ascii="Georgia" w:hAnsi="Georgia"/>
          <w:sz w:val="22"/>
          <w:szCs w:val="22"/>
        </w:rPr>
        <w:t xml:space="preserve">Já </w:t>
      </w:r>
      <w:r w:rsidRPr="65668C23">
        <w:rPr>
          <w:rFonts w:ascii="Georgia" w:hAnsi="Georgia"/>
          <w:i/>
          <w:iCs/>
          <w:sz w:val="22"/>
          <w:szCs w:val="22"/>
        </w:rPr>
        <w:t>(jméno, příjmení, datum narození, místo bydliště)</w:t>
      </w:r>
      <w:r w:rsidRPr="65668C23">
        <w:rPr>
          <w:rFonts w:ascii="Georgia" w:hAnsi="Georgia"/>
          <w:sz w:val="22"/>
          <w:szCs w:val="22"/>
        </w:rPr>
        <w:t xml:space="preserve"> jménem </w:t>
      </w:r>
      <w:r w:rsidRPr="65668C23">
        <w:rPr>
          <w:rFonts w:ascii="Georgia" w:hAnsi="Georgia"/>
          <w:i/>
          <w:iCs/>
          <w:sz w:val="22"/>
          <w:szCs w:val="22"/>
        </w:rPr>
        <w:t xml:space="preserve">(název </w:t>
      </w:r>
      <w:r w:rsidR="00134B92" w:rsidRPr="65668C23">
        <w:rPr>
          <w:rFonts w:ascii="Georgia" w:hAnsi="Georgia"/>
          <w:i/>
          <w:iCs/>
          <w:sz w:val="22"/>
          <w:szCs w:val="22"/>
        </w:rPr>
        <w:t>žadatele o dotaci</w:t>
      </w:r>
      <w:r w:rsidRPr="65668C23">
        <w:rPr>
          <w:rFonts w:ascii="Georgia" w:hAnsi="Georgia"/>
          <w:i/>
          <w:iCs/>
          <w:sz w:val="22"/>
          <w:szCs w:val="22"/>
        </w:rPr>
        <w:t>)</w:t>
      </w:r>
      <w:r w:rsidRPr="65668C23">
        <w:rPr>
          <w:rFonts w:ascii="Georgia" w:hAnsi="Georgia"/>
          <w:sz w:val="22"/>
          <w:szCs w:val="22"/>
        </w:rPr>
        <w:t xml:space="preserve"> jako její </w:t>
      </w:r>
      <w:r w:rsidRPr="65668C23">
        <w:rPr>
          <w:rFonts w:ascii="Georgia" w:hAnsi="Georgia"/>
          <w:i/>
          <w:iCs/>
          <w:sz w:val="22"/>
          <w:szCs w:val="22"/>
        </w:rPr>
        <w:t>(</w:t>
      </w:r>
      <w:r w:rsidR="001E1DEC" w:rsidRPr="65668C23">
        <w:rPr>
          <w:rFonts w:ascii="Georgia" w:hAnsi="Georgia"/>
          <w:i/>
          <w:iCs/>
          <w:sz w:val="22"/>
          <w:szCs w:val="22"/>
        </w:rPr>
        <w:t>statutární zástupce, pověřená osoba</w:t>
      </w:r>
      <w:r w:rsidRPr="65668C23">
        <w:rPr>
          <w:rFonts w:ascii="Georgia" w:hAnsi="Georgia"/>
          <w:i/>
          <w:iCs/>
          <w:sz w:val="22"/>
          <w:szCs w:val="22"/>
        </w:rPr>
        <w:t>)</w:t>
      </w:r>
      <w:r w:rsidRPr="65668C23">
        <w:rPr>
          <w:rFonts w:ascii="Georgia" w:hAnsi="Georgia"/>
          <w:sz w:val="22"/>
          <w:szCs w:val="22"/>
        </w:rPr>
        <w:t xml:space="preserve"> čestně prohlašuji, že:</w:t>
      </w:r>
    </w:p>
    <w:p w14:paraId="53CBB339" w14:textId="77777777" w:rsidR="0027328D" w:rsidRDefault="0027328D" w:rsidP="00C32E3D">
      <w:pPr>
        <w:jc w:val="both"/>
        <w:rPr>
          <w:rFonts w:ascii="Georgia" w:hAnsi="Georgia"/>
          <w:sz w:val="22"/>
        </w:rPr>
      </w:pPr>
    </w:p>
    <w:p w14:paraId="086D6A6C" w14:textId="69D58B0B" w:rsidR="007C69A5" w:rsidRPr="00F229F1" w:rsidRDefault="007C69A5" w:rsidP="471C7554">
      <w:pPr>
        <w:pStyle w:val="Odstavecseseznamem"/>
        <w:numPr>
          <w:ilvl w:val="0"/>
          <w:numId w:val="11"/>
        </w:numPr>
        <w:jc w:val="both"/>
        <w:rPr>
          <w:rFonts w:ascii="Georgia" w:eastAsia="Georgia" w:hAnsi="Georgia" w:cs="Georgia"/>
          <w:sz w:val="22"/>
          <w:szCs w:val="22"/>
        </w:rPr>
      </w:pPr>
      <w:r w:rsidRPr="65668C23">
        <w:rPr>
          <w:rFonts w:ascii="Georgia" w:hAnsi="Georgia"/>
          <w:sz w:val="22"/>
          <w:szCs w:val="22"/>
        </w:rPr>
        <w:t xml:space="preserve">žadatel nemá žádné závazky po lhůtě splatnosti v souvislosti s platbami do systému sociálního pojištění, vůči zdravotním pojišťovnám, Celní správě, Pozemkovému fondu, Fondu národního majetku, Státnímu fondu životního prostředí a Státnímu zemědělskému intervenčnímu fondu; za vypořádání nelze považovat posečkání s úhradou dlužných závazků; </w:t>
      </w:r>
    </w:p>
    <w:p w14:paraId="55F3D17C" w14:textId="77777777" w:rsidR="007C69A5" w:rsidRDefault="007C69A5" w:rsidP="007C69A5">
      <w:pPr>
        <w:numPr>
          <w:ilvl w:val="0"/>
          <w:numId w:val="11"/>
        </w:numPr>
        <w:jc w:val="both"/>
        <w:rPr>
          <w:rFonts w:ascii="Georgia" w:hAnsi="Georgia"/>
          <w:sz w:val="22"/>
          <w:szCs w:val="22"/>
        </w:rPr>
      </w:pPr>
      <w:r w:rsidRPr="65668C23">
        <w:rPr>
          <w:rFonts w:ascii="Georgia" w:hAnsi="Georgia"/>
          <w:sz w:val="22"/>
          <w:szCs w:val="22"/>
        </w:rPr>
        <w:t>žadatel nemá žádné závazky po lhůtě splatnosti vůči státnímu rozpočtu;</w:t>
      </w:r>
    </w:p>
    <w:p w14:paraId="7A37A2A8" w14:textId="4599C932" w:rsidR="007C69A5" w:rsidRDefault="007C69A5" w:rsidP="007C69A5">
      <w:pPr>
        <w:numPr>
          <w:ilvl w:val="0"/>
          <w:numId w:val="11"/>
        </w:numPr>
        <w:jc w:val="both"/>
        <w:rPr>
          <w:rFonts w:ascii="Georgia" w:hAnsi="Georgia"/>
          <w:sz w:val="22"/>
          <w:szCs w:val="22"/>
        </w:rPr>
      </w:pPr>
      <w:r w:rsidRPr="65668C23">
        <w:rPr>
          <w:rFonts w:ascii="Georgia" w:hAnsi="Georgia"/>
          <w:sz w:val="22"/>
          <w:szCs w:val="22"/>
        </w:rPr>
        <w:t xml:space="preserve">žadatel není v úpadku, neprochází insolvenčním řízením </w:t>
      </w:r>
      <w:r w:rsidR="009F7897" w:rsidRPr="65668C23">
        <w:rPr>
          <w:rFonts w:ascii="Georgia" w:hAnsi="Georgia"/>
          <w:sz w:val="22"/>
          <w:szCs w:val="22"/>
        </w:rPr>
        <w:t>není v insolvenčním řízení ve smyslu zákona 182/2006 Sb. (insolvenční zákon), ve znění pozdějších předpisům   ani není v likvidaci;</w:t>
      </w:r>
    </w:p>
    <w:p w14:paraId="2E29669B" w14:textId="2EFFDCBF" w:rsidR="006B3205" w:rsidRDefault="007C69A5" w:rsidP="65668C23">
      <w:pPr>
        <w:numPr>
          <w:ilvl w:val="0"/>
          <w:numId w:val="11"/>
        </w:numPr>
        <w:jc w:val="both"/>
        <w:rPr>
          <w:rFonts w:ascii="Georgia" w:eastAsia="Georgia" w:hAnsi="Georgia" w:cs="Georgia"/>
          <w:sz w:val="22"/>
          <w:szCs w:val="22"/>
        </w:rPr>
      </w:pPr>
      <w:r w:rsidRPr="65668C23">
        <w:rPr>
          <w:rFonts w:ascii="Georgia" w:hAnsi="Georgia"/>
          <w:sz w:val="22"/>
          <w:szCs w:val="22"/>
        </w:rPr>
        <w:t xml:space="preserve">žadatel se nedopustil </w:t>
      </w:r>
      <w:r w:rsidR="0F4BB468" w:rsidRPr="65668C23">
        <w:rPr>
          <w:rFonts w:ascii="Georgia" w:eastAsia="Georgia" w:hAnsi="Georgia" w:cs="Georgia"/>
          <w:sz w:val="22"/>
          <w:szCs w:val="22"/>
        </w:rPr>
        <w:t>vážného profesního pochybení včetně zkreslování informací, podvodu, korupce, jednání související se zločinným spolčením, praní peněz nebo financování terorismu, teroristických trestných činů nebo trestných činů spojených s teroristickými činnostmi;</w:t>
      </w:r>
      <w:r w:rsidR="0F4BB468" w:rsidRPr="65668C23">
        <w:rPr>
          <w:rFonts w:eastAsia="Cambria" w:cs="Cambria"/>
        </w:rPr>
        <w:t xml:space="preserve"> </w:t>
      </w:r>
      <w:r w:rsidR="0F4BB468" w:rsidRPr="65668C23">
        <w:rPr>
          <w:rFonts w:ascii="Georgia" w:eastAsia="Georgia" w:hAnsi="Georgia" w:cs="Georgia"/>
          <w:sz w:val="22"/>
          <w:szCs w:val="22"/>
        </w:rPr>
        <w:t>je-li žadatelem o dotaci právnická osoba, platí toto prohlášení, jak pro právnickou osobu, tak zároveň pro každého člena jejího statutárního orgánu); nevyužívá ani nevyužíval a nepodporuje ani nepodporoval dětskou práci a jiné obchodování s lidmi, nezaložil krycí společnost nebo nevystupuje jako krycí společnost, že v souvislosti s operací financovanou z prostředků EU nebyl pravomocně odsouzen ze spáchání trestného činu, mu nebylo v minulosti vydáno rozhodnutí ÚOHS o správním deliktu podle zákona o veřejných zakázkách nebo přestupku podle zákona o zadávání veřejných zakázek,  mu nebylo vydáno pravomocné rozhodnutí OFS, že došlo k porušení rozpočtové kázně podle zákona o rozpočtových pravidlech</w:t>
      </w:r>
    </w:p>
    <w:p w14:paraId="7050F65E" w14:textId="5ABB5843" w:rsidR="00C32E3D" w:rsidRPr="00A2049F" w:rsidRDefault="006B3205" w:rsidP="65668C23">
      <w:pPr>
        <w:jc w:val="both"/>
        <w:rPr>
          <w:rFonts w:ascii="Georgia" w:hAnsi="Georgia"/>
          <w:sz w:val="22"/>
          <w:szCs w:val="22"/>
        </w:rPr>
      </w:pPr>
      <w:r w:rsidRPr="65668C23">
        <w:rPr>
          <w:rFonts w:ascii="Georgia" w:hAnsi="Georgia"/>
          <w:sz w:val="22"/>
          <w:szCs w:val="22"/>
        </w:rPr>
        <w:t>Prohlašuji, že uvedené údaje jsou pravdivé a úplné a jsem si vědom/a právních následků nepravdivého prohlášení.</w:t>
      </w:r>
    </w:p>
    <w:p w14:paraId="1CFBC198" w14:textId="7CF8B93E" w:rsidR="00C32E3D" w:rsidRPr="00A2049F" w:rsidRDefault="00C32E3D" w:rsidP="65668C23">
      <w:pPr>
        <w:rPr>
          <w:rFonts w:ascii="Georgia" w:hAnsi="Georgia"/>
          <w:sz w:val="22"/>
          <w:szCs w:val="22"/>
        </w:rPr>
      </w:pPr>
    </w:p>
    <w:p w14:paraId="013EB020" w14:textId="77777777" w:rsidR="00C32E3D" w:rsidRPr="00A2049F" w:rsidRDefault="00C32E3D" w:rsidP="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p>
    <w:p w14:paraId="5CF76F2D" w14:textId="77777777" w:rsidR="00C32E3D" w:rsidRPr="00A2049F" w:rsidRDefault="00C32E3D" w:rsidP="00C32E3D">
      <w:pPr>
        <w:rPr>
          <w:rFonts w:ascii="Georgia" w:hAnsi="Georgia"/>
          <w:sz w:val="22"/>
        </w:rPr>
      </w:pPr>
      <w:r w:rsidRPr="00A2049F">
        <w:rPr>
          <w:rFonts w:ascii="Georgia" w:hAnsi="Georgia"/>
          <w:sz w:val="22"/>
        </w:rPr>
        <w:t>V ………………… dne ……………</w:t>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00C07B6B" w:rsidRPr="00A2049F">
        <w:rPr>
          <w:rFonts w:ascii="Georgia" w:hAnsi="Georgia"/>
          <w:sz w:val="22"/>
        </w:rPr>
        <w:tab/>
      </w:r>
      <w:r w:rsidR="00C07B6B" w:rsidRPr="00A2049F">
        <w:rPr>
          <w:rFonts w:ascii="Georgia" w:hAnsi="Georgia"/>
          <w:sz w:val="22"/>
        </w:rPr>
        <w:tab/>
      </w:r>
      <w:r w:rsidRPr="00A2049F">
        <w:rPr>
          <w:rFonts w:ascii="Georgia" w:hAnsi="Georgia"/>
          <w:sz w:val="22"/>
        </w:rPr>
        <w:t>…………………………….</w:t>
      </w:r>
    </w:p>
    <w:p w14:paraId="6B007E20" w14:textId="4B51392B" w:rsidR="65668C23" w:rsidRPr="00191376" w:rsidRDefault="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471C7554">
        <w:rPr>
          <w:rFonts w:ascii="Georgia" w:hAnsi="Georgia"/>
          <w:sz w:val="22"/>
          <w:szCs w:val="22"/>
        </w:rPr>
        <w:t>Podpi</w:t>
      </w:r>
      <w:r w:rsidR="00191376">
        <w:rPr>
          <w:rFonts w:ascii="Georgia" w:hAnsi="Georgia"/>
          <w:sz w:val="22"/>
          <w:szCs w:val="22"/>
        </w:rPr>
        <w:t>s</w:t>
      </w:r>
    </w:p>
    <w:p w14:paraId="4540D386" w14:textId="1ABFC08E" w:rsidR="0015286C" w:rsidRDefault="0015286C" w:rsidP="0015286C">
      <w:pPr>
        <w:pStyle w:val="Nzev"/>
        <w:jc w:val="left"/>
        <w:rPr>
          <w:rFonts w:ascii="Georgia" w:hAnsi="Georgia"/>
        </w:rPr>
      </w:pPr>
    </w:p>
    <w:p w14:paraId="494AD536" w14:textId="56E25959" w:rsidR="00945568" w:rsidRDefault="00945568" w:rsidP="0015286C">
      <w:pPr>
        <w:pStyle w:val="Nzev"/>
        <w:jc w:val="left"/>
        <w:rPr>
          <w:rFonts w:ascii="Georgia" w:hAnsi="Georgia"/>
        </w:rPr>
      </w:pPr>
    </w:p>
    <w:p w14:paraId="1400B9AE" w14:textId="22D1C158" w:rsidR="00945568" w:rsidRPr="00945568" w:rsidRDefault="00945568" w:rsidP="00945568">
      <w:pPr>
        <w:pStyle w:val="Nzev"/>
        <w:jc w:val="left"/>
        <w:rPr>
          <w:rFonts w:ascii="Georgia" w:hAnsi="Georgia"/>
          <w:b w:val="0"/>
          <w:bCs w:val="0"/>
        </w:rPr>
      </w:pPr>
      <w:r w:rsidRPr="00945568">
        <w:rPr>
          <w:rFonts w:ascii="Georgia" w:hAnsi="Georgia"/>
          <w:b w:val="0"/>
          <w:bCs w:val="0"/>
        </w:rPr>
        <w:lastRenderedPageBreak/>
        <w:t xml:space="preserve">Příloha VI. Výzvy a Příloha </w:t>
      </w:r>
      <w:r>
        <w:rPr>
          <w:rFonts w:ascii="Georgia" w:hAnsi="Georgia"/>
          <w:b w:val="0"/>
          <w:bCs w:val="0"/>
        </w:rPr>
        <w:t>K.</w:t>
      </w:r>
      <w:r w:rsidR="005D7907">
        <w:rPr>
          <w:rFonts w:ascii="Georgia" w:hAnsi="Georgia"/>
          <w:b w:val="0"/>
          <w:bCs w:val="0"/>
        </w:rPr>
        <w:t>)</w:t>
      </w:r>
      <w:r w:rsidRPr="00945568">
        <w:rPr>
          <w:rFonts w:ascii="Georgia" w:hAnsi="Georgia"/>
          <w:b w:val="0"/>
          <w:bCs w:val="0"/>
        </w:rPr>
        <w:t xml:space="preserve"> žádosti</w:t>
      </w:r>
    </w:p>
    <w:p w14:paraId="448A9847" w14:textId="77777777" w:rsidR="00945568" w:rsidRDefault="00945568" w:rsidP="0015286C">
      <w:pPr>
        <w:pStyle w:val="Nzev"/>
        <w:jc w:val="left"/>
        <w:rPr>
          <w:rFonts w:ascii="Georgia" w:hAnsi="Georgia"/>
        </w:rPr>
      </w:pPr>
    </w:p>
    <w:p w14:paraId="62FF9990" w14:textId="7524C05A" w:rsidR="0015286C" w:rsidRDefault="0015286C" w:rsidP="0015286C">
      <w:pPr>
        <w:jc w:val="center"/>
        <w:rPr>
          <w:rFonts w:ascii="Georgia" w:hAnsi="Georgia"/>
          <w:b/>
          <w:bCs/>
        </w:rPr>
      </w:pPr>
      <w:r w:rsidRPr="65668C23">
        <w:rPr>
          <w:rFonts w:ascii="Georgia" w:hAnsi="Georgia"/>
          <w:b/>
          <w:bCs/>
        </w:rPr>
        <w:t xml:space="preserve">Prohlášení o souhlasu se zařazením do databáze poskytovatele, prohlášení o souhlasu se zveřejněním identifikačních údajů </w:t>
      </w:r>
      <w:r w:rsidR="6BF27962" w:rsidRPr="65668C23">
        <w:rPr>
          <w:rFonts w:ascii="Georgia" w:hAnsi="Georgia"/>
          <w:b/>
          <w:bCs/>
        </w:rPr>
        <w:t xml:space="preserve">subjektu </w:t>
      </w:r>
      <w:r w:rsidRPr="65668C23">
        <w:rPr>
          <w:rFonts w:ascii="Georgia" w:hAnsi="Georgia"/>
          <w:b/>
          <w:bCs/>
        </w:rPr>
        <w:t xml:space="preserve"> a výši poskytnuté dotace na webových stránkách poskytovatele a s poskytnutím licence k výstupům projektu</w:t>
      </w:r>
    </w:p>
    <w:p w14:paraId="02B31A02" w14:textId="77777777" w:rsidR="0015286C" w:rsidRPr="0015286C" w:rsidRDefault="0015286C" w:rsidP="0015286C">
      <w:pPr>
        <w:jc w:val="center"/>
        <w:rPr>
          <w:rFonts w:ascii="Georgia" w:hAnsi="Georgia"/>
          <w:b/>
          <w:bCs/>
        </w:rPr>
      </w:pPr>
    </w:p>
    <w:p w14:paraId="2BF97966" w14:textId="77777777" w:rsidR="0015286C" w:rsidRPr="00D024F8" w:rsidRDefault="0015286C" w:rsidP="0015286C">
      <w:pPr>
        <w:rPr>
          <w:rFonts w:ascii="Georgia" w:hAnsi="Georgia" w:cs="Calibri"/>
          <w:i/>
          <w:sz w:val="18"/>
          <w:szCs w:val="18"/>
        </w:rPr>
      </w:pPr>
    </w:p>
    <w:p w14:paraId="1CB2FA27" w14:textId="73ACF97D" w:rsidR="0015286C" w:rsidRPr="00D024F8" w:rsidRDefault="0015286C" w:rsidP="471C7554">
      <w:pPr>
        <w:pStyle w:val="Zkladntext"/>
        <w:spacing w:line="240" w:lineRule="auto"/>
        <w:ind w:right="284"/>
        <w:rPr>
          <w:rFonts w:ascii="Georgia" w:hAnsi="Georgia"/>
          <w:sz w:val="22"/>
          <w:szCs w:val="22"/>
        </w:rPr>
      </w:pPr>
      <w:r w:rsidRPr="471C7554">
        <w:rPr>
          <w:rFonts w:ascii="Georgia" w:hAnsi="Georgia"/>
          <w:sz w:val="22"/>
          <w:szCs w:val="22"/>
        </w:rPr>
        <w:t xml:space="preserve">Žadatel o dotaci ČRA souhlasí se zveřejněním svého </w:t>
      </w:r>
      <w:r w:rsidR="003E57AB" w:rsidRPr="471C7554">
        <w:rPr>
          <w:rFonts w:ascii="Georgia" w:hAnsi="Georgia"/>
          <w:sz w:val="22"/>
          <w:szCs w:val="22"/>
        </w:rPr>
        <w:t>názvu</w:t>
      </w:r>
      <w:r w:rsidRPr="471C7554">
        <w:rPr>
          <w:rFonts w:ascii="Georgia" w:hAnsi="Georgia"/>
          <w:sz w:val="22"/>
          <w:szCs w:val="22"/>
        </w:rPr>
        <w:t xml:space="preserve">, adresy a </w:t>
      </w:r>
      <w:r w:rsidR="003E57AB" w:rsidRPr="471C7554">
        <w:rPr>
          <w:rFonts w:ascii="Georgia" w:hAnsi="Georgia"/>
          <w:sz w:val="22"/>
          <w:szCs w:val="22"/>
        </w:rPr>
        <w:t xml:space="preserve">výše </w:t>
      </w:r>
      <w:r w:rsidRPr="471C7554">
        <w:rPr>
          <w:rFonts w:ascii="Georgia" w:hAnsi="Georgia"/>
          <w:sz w:val="22"/>
          <w:szCs w:val="22"/>
        </w:rPr>
        <w:t xml:space="preserve">poskytnuté dotace a dále se zveřejněním vypracovaných zpráv (konkrétně části vybrané k publikování – viz osnova na webu ČRA). Příjemce dotace souhlasí s případným zveřejněním kontrolního nálezu, týkajícího se poskytnuté dotace. </w:t>
      </w:r>
    </w:p>
    <w:p w14:paraId="19336836" w14:textId="77777777" w:rsidR="0015286C" w:rsidRPr="00D024F8" w:rsidRDefault="0015286C" w:rsidP="0015286C">
      <w:pPr>
        <w:pStyle w:val="Zkladntext"/>
        <w:spacing w:line="240" w:lineRule="auto"/>
        <w:ind w:right="284"/>
        <w:rPr>
          <w:rFonts w:ascii="Georgia" w:hAnsi="Georgia"/>
          <w:bCs/>
          <w:iCs/>
          <w:sz w:val="22"/>
        </w:rPr>
      </w:pPr>
    </w:p>
    <w:p w14:paraId="6431A260" w14:textId="0188A145" w:rsidR="0015286C" w:rsidRPr="00D024F8" w:rsidRDefault="0015286C" w:rsidP="471C7554">
      <w:pPr>
        <w:pStyle w:val="Zkladntext"/>
        <w:spacing w:line="240" w:lineRule="auto"/>
        <w:ind w:right="284"/>
        <w:rPr>
          <w:rFonts w:ascii="Georgia" w:hAnsi="Georgia"/>
          <w:sz w:val="22"/>
          <w:szCs w:val="22"/>
        </w:rPr>
      </w:pPr>
      <w:r w:rsidRPr="65668C23">
        <w:rPr>
          <w:rFonts w:ascii="Georgia" w:hAnsi="Georgia"/>
          <w:sz w:val="22"/>
          <w:szCs w:val="22"/>
        </w:rPr>
        <w:t>Žadatel o dotaci se dále uděl</w:t>
      </w:r>
      <w:r w:rsidR="003E57AB" w:rsidRPr="65668C23">
        <w:rPr>
          <w:rFonts w:ascii="Georgia" w:hAnsi="Georgia"/>
          <w:sz w:val="22"/>
          <w:szCs w:val="22"/>
        </w:rPr>
        <w:t>uje</w:t>
      </w:r>
      <w:r w:rsidRPr="65668C23">
        <w:rPr>
          <w:rFonts w:ascii="Georgia" w:hAnsi="Georgia"/>
          <w:sz w:val="22"/>
          <w:szCs w:val="22"/>
        </w:rPr>
        <w:t xml:space="preserve"> poskytovateli dotace, v případě vydání Rozhodnutí o poskytnutí dotace, nevýhradní</w:t>
      </w:r>
      <w:r w:rsidR="003E57AB" w:rsidRPr="65668C23">
        <w:rPr>
          <w:rFonts w:ascii="Georgia" w:hAnsi="Georgia"/>
          <w:sz w:val="22"/>
          <w:szCs w:val="22"/>
        </w:rPr>
        <w:t>,</w:t>
      </w:r>
      <w:r w:rsidRPr="65668C23">
        <w:rPr>
          <w:rFonts w:ascii="Georgia" w:hAnsi="Georgia"/>
          <w:sz w:val="22"/>
          <w:szCs w:val="22"/>
        </w:rPr>
        <w:t xml:space="preserve"> žádným způsobem neomezenou</w:t>
      </w:r>
      <w:r w:rsidR="003E57AB" w:rsidRPr="65668C23">
        <w:rPr>
          <w:rFonts w:ascii="Georgia" w:hAnsi="Georgia"/>
          <w:sz w:val="22"/>
          <w:szCs w:val="22"/>
        </w:rPr>
        <w:t>,</w:t>
      </w:r>
      <w:r w:rsidRPr="65668C23">
        <w:rPr>
          <w:rFonts w:ascii="Georgia" w:hAnsi="Georgia"/>
          <w:sz w:val="22"/>
          <w:szCs w:val="22"/>
        </w:rPr>
        <w:t xml:space="preserve"> licenci k výstupům projektu realizovaným na základě dotace. Žadatel o dotaci bere na vědomí, že poskytovatel dotace je mimo jiné oprávněn všechny výstupy projektu nebo jejich části uveřejnit na svých internetových stránkách, veřejně prezentovat či předávat partnerům v oblasti zahraniční rozvojové spolupráce.</w:t>
      </w:r>
    </w:p>
    <w:p w14:paraId="5F2F3702" w14:textId="77777777" w:rsidR="0015286C" w:rsidRDefault="0015286C" w:rsidP="0015286C">
      <w:pPr>
        <w:pStyle w:val="Zkladntext"/>
        <w:spacing w:line="240" w:lineRule="auto"/>
        <w:ind w:right="284"/>
        <w:rPr>
          <w:rFonts w:ascii="Georgia" w:hAnsi="Georgia"/>
          <w:bCs/>
          <w:iCs/>
          <w:sz w:val="22"/>
        </w:rPr>
      </w:pPr>
    </w:p>
    <w:p w14:paraId="315E246A" w14:textId="77777777" w:rsidR="0015286C" w:rsidRDefault="0015286C" w:rsidP="0015286C">
      <w:pPr>
        <w:pStyle w:val="Zkladntext"/>
        <w:spacing w:line="240" w:lineRule="auto"/>
        <w:ind w:right="284"/>
        <w:rPr>
          <w:rFonts w:ascii="Georgia" w:hAnsi="Georgia"/>
          <w:bCs/>
          <w:iCs/>
          <w:sz w:val="22"/>
        </w:rPr>
      </w:pPr>
    </w:p>
    <w:p w14:paraId="03A7C470" w14:textId="77777777" w:rsidR="0015286C" w:rsidRDefault="0015286C" w:rsidP="0015286C">
      <w:pPr>
        <w:pStyle w:val="Zkladntext"/>
        <w:spacing w:line="240" w:lineRule="auto"/>
        <w:ind w:right="284"/>
        <w:rPr>
          <w:rFonts w:ascii="Georgia" w:hAnsi="Georgia"/>
          <w:bCs/>
          <w:iCs/>
          <w:sz w:val="22"/>
        </w:rPr>
      </w:pPr>
    </w:p>
    <w:p w14:paraId="5627AC91" w14:textId="77777777" w:rsidR="0015286C" w:rsidRPr="00D024F8" w:rsidRDefault="0015286C" w:rsidP="0015286C">
      <w:pPr>
        <w:pStyle w:val="Zkladntext"/>
        <w:spacing w:line="240" w:lineRule="auto"/>
        <w:ind w:right="284"/>
        <w:rPr>
          <w:rFonts w:ascii="Georgia" w:hAnsi="Georgia"/>
          <w:bCs/>
          <w:iCs/>
          <w:sz w:val="22"/>
        </w:rPr>
      </w:pPr>
    </w:p>
    <w:p w14:paraId="4B141323" w14:textId="77777777" w:rsidR="0015286C" w:rsidRPr="00D024F8" w:rsidRDefault="0015286C" w:rsidP="471C7554">
      <w:pPr>
        <w:pStyle w:val="Zkladntext"/>
        <w:spacing w:line="240" w:lineRule="auto"/>
        <w:ind w:right="284"/>
        <w:rPr>
          <w:rFonts w:ascii="Georgia" w:hAnsi="Georgia"/>
          <w:b/>
          <w:bCs/>
        </w:rPr>
      </w:pPr>
      <w:r w:rsidRPr="471C7554">
        <w:rPr>
          <w:rFonts w:ascii="Georgia" w:hAnsi="Georgia"/>
          <w:sz w:val="22"/>
          <w:szCs w:val="22"/>
        </w:rPr>
        <w:t>Datum, jméno, podpis</w:t>
      </w:r>
      <w:r w:rsidR="003E57AB" w:rsidRPr="471C7554">
        <w:rPr>
          <w:rFonts w:ascii="Georgia" w:hAnsi="Georgia"/>
          <w:sz w:val="22"/>
          <w:szCs w:val="22"/>
        </w:rPr>
        <w:t xml:space="preserve"> oprávněné osoby</w:t>
      </w:r>
    </w:p>
    <w:p w14:paraId="5C2F0519" w14:textId="77777777" w:rsidR="0015286C" w:rsidRPr="0015286C" w:rsidRDefault="0015286C" w:rsidP="0015286C">
      <w:pPr>
        <w:pStyle w:val="Nzev"/>
        <w:jc w:val="left"/>
        <w:rPr>
          <w:rFonts w:ascii="Georgia" w:hAnsi="Georgia"/>
        </w:rPr>
      </w:pPr>
    </w:p>
    <w:p w14:paraId="7CA61D60" w14:textId="1365BA68" w:rsidR="55E524D3" w:rsidRDefault="55E524D3" w:rsidP="55E524D3">
      <w:pPr>
        <w:pStyle w:val="Nzev"/>
        <w:jc w:val="left"/>
        <w:rPr>
          <w:rFonts w:ascii="Georgia" w:hAnsi="Georgia"/>
        </w:rPr>
      </w:pPr>
    </w:p>
    <w:p w14:paraId="1A8F52C3" w14:textId="570763DF" w:rsidR="55E524D3" w:rsidRDefault="55E524D3" w:rsidP="55E524D3">
      <w:pPr>
        <w:pStyle w:val="Nzev"/>
        <w:jc w:val="left"/>
        <w:rPr>
          <w:rFonts w:ascii="Georgia" w:hAnsi="Georgia"/>
        </w:rPr>
      </w:pPr>
    </w:p>
    <w:p w14:paraId="3637C64A" w14:textId="57204DF1" w:rsidR="55E524D3" w:rsidRDefault="55E524D3" w:rsidP="55E524D3">
      <w:pPr>
        <w:pStyle w:val="Nzev"/>
        <w:jc w:val="left"/>
        <w:rPr>
          <w:rFonts w:ascii="Georgia" w:hAnsi="Georgia"/>
        </w:rPr>
      </w:pPr>
    </w:p>
    <w:p w14:paraId="12E46C0E" w14:textId="45FF7650" w:rsidR="471C7554" w:rsidRDefault="471C7554">
      <w:r>
        <w:br w:type="page"/>
      </w:r>
    </w:p>
    <w:p w14:paraId="15819682" w14:textId="621AFBB8" w:rsidR="1C9A326E" w:rsidRDefault="5757C65E" w:rsidP="55E524D3">
      <w:pPr>
        <w:pStyle w:val="Nzev"/>
        <w:jc w:val="left"/>
        <w:rPr>
          <w:rFonts w:ascii="Georgia" w:hAnsi="Georgia"/>
        </w:rPr>
      </w:pPr>
      <w:r w:rsidRPr="471C7554">
        <w:rPr>
          <w:rFonts w:ascii="Georgia" w:hAnsi="Georgia"/>
        </w:rPr>
        <w:lastRenderedPageBreak/>
        <w:t>SOUHLAS S OSOBNÍMI ÚDAJI GDPR</w:t>
      </w:r>
    </w:p>
    <w:p w14:paraId="694AACDE" w14:textId="4FA80D4C" w:rsidR="471C7554" w:rsidRDefault="471C7554" w:rsidP="471C7554">
      <w:pPr>
        <w:pStyle w:val="Nzev"/>
        <w:jc w:val="left"/>
        <w:rPr>
          <w:rFonts w:ascii="Georgia" w:hAnsi="Georgia"/>
        </w:rPr>
      </w:pPr>
    </w:p>
    <w:p w14:paraId="1FD8AC3E" w14:textId="32C66722" w:rsidR="5757C65E" w:rsidRDefault="5757C65E" w:rsidP="471C7554">
      <w:pPr>
        <w:rPr>
          <w:rFonts w:ascii="Georgia" w:eastAsia="Georgia" w:hAnsi="Georgia" w:cs="Georgia"/>
          <w:b/>
          <w:bCs/>
          <w:sz w:val="20"/>
          <w:szCs w:val="20"/>
        </w:rPr>
      </w:pPr>
      <w:r w:rsidRPr="65668C23">
        <w:rPr>
          <w:rFonts w:ascii="Georgia" w:eastAsia="Georgia" w:hAnsi="Georgia" w:cs="Georgia"/>
          <w:b/>
          <w:bCs/>
          <w:sz w:val="20"/>
          <w:szCs w:val="20"/>
        </w:rPr>
        <w:t>Subjekt údajů/ Data subject:</w:t>
      </w:r>
    </w:p>
    <w:tbl>
      <w:tblPr>
        <w:tblStyle w:val="Mkatabulky"/>
        <w:tblW w:w="0" w:type="auto"/>
        <w:tblLayout w:type="fixed"/>
        <w:tblLook w:val="04A0" w:firstRow="1" w:lastRow="0" w:firstColumn="1" w:lastColumn="0" w:noHBand="0" w:noVBand="1"/>
      </w:tblPr>
      <w:tblGrid>
        <w:gridCol w:w="4533"/>
        <w:gridCol w:w="4533"/>
      </w:tblGrid>
      <w:tr w:rsidR="471C7554" w14:paraId="1F354E12" w14:textId="77777777" w:rsidTr="65668C23">
        <w:tc>
          <w:tcPr>
            <w:tcW w:w="4533" w:type="dxa"/>
          </w:tcPr>
          <w:p w14:paraId="74292EF3" w14:textId="684FC4DB"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Jméno/</w:t>
            </w:r>
            <w:r w:rsidRPr="65668C23">
              <w:rPr>
                <w:rFonts w:ascii="Georgia" w:eastAsia="Georgia" w:hAnsi="Georgia" w:cs="Georgia"/>
                <w:i/>
                <w:iCs/>
                <w:sz w:val="18"/>
                <w:szCs w:val="18"/>
              </w:rPr>
              <w:t>Name:</w:t>
            </w:r>
          </w:p>
        </w:tc>
        <w:tc>
          <w:tcPr>
            <w:tcW w:w="4533" w:type="dxa"/>
          </w:tcPr>
          <w:p w14:paraId="41542F87" w14:textId="37D98462" w:rsidR="471C7554" w:rsidRDefault="471C7554" w:rsidP="471C7554">
            <w:pPr>
              <w:rPr>
                <w:rFonts w:ascii="Georgia" w:eastAsia="Georgia" w:hAnsi="Georgia" w:cs="Georgia"/>
                <w:b/>
                <w:bCs/>
                <w:sz w:val="20"/>
                <w:szCs w:val="20"/>
              </w:rPr>
            </w:pPr>
          </w:p>
        </w:tc>
      </w:tr>
      <w:tr w:rsidR="471C7554" w14:paraId="3C8B6023" w14:textId="77777777" w:rsidTr="65668C23">
        <w:tc>
          <w:tcPr>
            <w:tcW w:w="4533" w:type="dxa"/>
          </w:tcPr>
          <w:p w14:paraId="6BDE4675" w14:textId="5EFD3C7D"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Příjmení/</w:t>
            </w:r>
            <w:r w:rsidRPr="65668C23">
              <w:rPr>
                <w:rFonts w:ascii="Georgia" w:eastAsia="Georgia" w:hAnsi="Georgia" w:cs="Georgia"/>
                <w:i/>
                <w:iCs/>
                <w:sz w:val="18"/>
                <w:szCs w:val="18"/>
              </w:rPr>
              <w:t>Surname:</w:t>
            </w:r>
          </w:p>
        </w:tc>
        <w:tc>
          <w:tcPr>
            <w:tcW w:w="4533" w:type="dxa"/>
          </w:tcPr>
          <w:p w14:paraId="0DBEF5B3" w14:textId="6CE9AE69" w:rsidR="471C7554" w:rsidRDefault="471C7554" w:rsidP="471C7554">
            <w:pPr>
              <w:rPr>
                <w:rFonts w:ascii="Georgia" w:eastAsia="Georgia" w:hAnsi="Georgia" w:cs="Georgia"/>
                <w:b/>
                <w:bCs/>
                <w:sz w:val="20"/>
                <w:szCs w:val="20"/>
              </w:rPr>
            </w:pPr>
          </w:p>
        </w:tc>
      </w:tr>
      <w:tr w:rsidR="471C7554" w14:paraId="112F0566" w14:textId="77777777" w:rsidTr="65668C23">
        <w:tc>
          <w:tcPr>
            <w:tcW w:w="4533" w:type="dxa"/>
          </w:tcPr>
          <w:p w14:paraId="586D0697" w14:textId="7F6EF4DC"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 xml:space="preserve">Datum narození/ </w:t>
            </w:r>
            <w:r w:rsidRPr="65668C23">
              <w:rPr>
                <w:rFonts w:ascii="Georgia" w:eastAsia="Georgia" w:hAnsi="Georgia" w:cs="Georgia"/>
                <w:i/>
                <w:iCs/>
                <w:sz w:val="18"/>
                <w:szCs w:val="18"/>
              </w:rPr>
              <w:t>Date of Birth:</w:t>
            </w:r>
          </w:p>
        </w:tc>
        <w:tc>
          <w:tcPr>
            <w:tcW w:w="4533" w:type="dxa"/>
          </w:tcPr>
          <w:p w14:paraId="5333BA4B" w14:textId="5596210D" w:rsidR="471C7554" w:rsidRDefault="471C7554" w:rsidP="471C7554">
            <w:pPr>
              <w:rPr>
                <w:rFonts w:ascii="Georgia" w:eastAsia="Georgia" w:hAnsi="Georgia" w:cs="Georgia"/>
                <w:b/>
                <w:bCs/>
                <w:sz w:val="20"/>
                <w:szCs w:val="20"/>
              </w:rPr>
            </w:pPr>
          </w:p>
        </w:tc>
      </w:tr>
      <w:tr w:rsidR="471C7554" w14:paraId="32779240" w14:textId="77777777" w:rsidTr="65668C23">
        <w:tc>
          <w:tcPr>
            <w:tcW w:w="4533" w:type="dxa"/>
          </w:tcPr>
          <w:p w14:paraId="187D086C" w14:textId="19C0A4F4"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 xml:space="preserve">Bydliště/ </w:t>
            </w:r>
            <w:r w:rsidRPr="65668C23">
              <w:rPr>
                <w:rFonts w:ascii="Georgia" w:eastAsia="Georgia" w:hAnsi="Georgia" w:cs="Georgia"/>
                <w:i/>
                <w:iCs/>
                <w:sz w:val="18"/>
                <w:szCs w:val="18"/>
              </w:rPr>
              <w:t>Address:</w:t>
            </w:r>
          </w:p>
        </w:tc>
        <w:tc>
          <w:tcPr>
            <w:tcW w:w="4533" w:type="dxa"/>
          </w:tcPr>
          <w:p w14:paraId="6678A803" w14:textId="4A1F8449" w:rsidR="471C7554" w:rsidRDefault="471C7554" w:rsidP="471C7554">
            <w:pPr>
              <w:rPr>
                <w:rFonts w:ascii="Georgia" w:eastAsia="Georgia" w:hAnsi="Georgia" w:cs="Georgia"/>
                <w:b/>
                <w:bCs/>
                <w:sz w:val="20"/>
                <w:szCs w:val="20"/>
              </w:rPr>
            </w:pPr>
          </w:p>
          <w:p w14:paraId="6CC73B1C" w14:textId="1F3C198E" w:rsidR="471C7554" w:rsidRDefault="471C7554" w:rsidP="471C7554">
            <w:pPr>
              <w:rPr>
                <w:rFonts w:ascii="Georgia" w:eastAsia="Georgia" w:hAnsi="Georgia" w:cs="Georgia"/>
                <w:b/>
                <w:bCs/>
                <w:sz w:val="20"/>
                <w:szCs w:val="20"/>
              </w:rPr>
            </w:pPr>
          </w:p>
        </w:tc>
      </w:tr>
      <w:tr w:rsidR="471C7554" w14:paraId="22DF7103" w14:textId="77777777" w:rsidTr="65668C23">
        <w:tc>
          <w:tcPr>
            <w:tcW w:w="4533" w:type="dxa"/>
          </w:tcPr>
          <w:p w14:paraId="2C8A67B0" w14:textId="7517B3CF"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 xml:space="preserve">Osoba vykonávající rodičovskou zodpovědnost / </w:t>
            </w:r>
            <w:r w:rsidRPr="65668C23">
              <w:rPr>
                <w:rFonts w:ascii="Georgia" w:eastAsia="Georgia" w:hAnsi="Georgia" w:cs="Georgia"/>
                <w:i/>
                <w:iCs/>
                <w:sz w:val="18"/>
                <w:szCs w:val="18"/>
              </w:rPr>
              <w:t>Person holding parent responsibility:</w:t>
            </w:r>
          </w:p>
        </w:tc>
        <w:tc>
          <w:tcPr>
            <w:tcW w:w="4533" w:type="dxa"/>
          </w:tcPr>
          <w:p w14:paraId="19C87685" w14:textId="5747355F" w:rsidR="471C7554" w:rsidRDefault="471C7554" w:rsidP="471C7554">
            <w:pPr>
              <w:rPr>
                <w:rFonts w:ascii="Georgia" w:eastAsia="Georgia" w:hAnsi="Georgia" w:cs="Georgia"/>
                <w:b/>
                <w:bCs/>
                <w:sz w:val="20"/>
                <w:szCs w:val="20"/>
              </w:rPr>
            </w:pPr>
          </w:p>
        </w:tc>
      </w:tr>
    </w:tbl>
    <w:p w14:paraId="38D318FE" w14:textId="29F07663" w:rsidR="271945E8" w:rsidRDefault="271945E8" w:rsidP="471C7554">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Tímto uděluji České republice - České rozvojové agentuře, se sídlem Nerudova 3, 118 50 Praha 1, Česká republika, IČO: 75123924, (dále jen ,,Správce“), souhlas se zpracováním mých níže specifikovaných osobních údajů ve smyslu </w:t>
      </w:r>
      <w:ins w:id="0" w:author="Kateřina Matějíčková" w:date="2020-10-07T13:46:00Z">
        <w:r>
          <w:fldChar w:fldCharType="begin"/>
        </w:r>
        <w:r>
          <w:instrText xml:space="preserve">HYPERLINK "http://eur-lex.europa.eu/legal-content/CS/TXT/PDF/?uri=CELEX:32016R0679&amp;from=EN" </w:instrText>
        </w:r>
        <w:r>
          <w:fldChar w:fldCharType="separate"/>
        </w:r>
      </w:ins>
      <w:r w:rsidRPr="65668C23">
        <w:rPr>
          <w:rStyle w:val="Hypertextovodkaz"/>
          <w:rFonts w:ascii="Georgia" w:eastAsia="Georgia" w:hAnsi="Georgia" w:cs="Georgia"/>
          <w:sz w:val="20"/>
          <w:szCs w:val="20"/>
          <w:lang w:val="en-GB"/>
        </w:rPr>
        <w:t>Nařízení</w:t>
      </w:r>
      <w:ins w:id="1" w:author="Kateřina Matějíčková" w:date="2020-10-07T13:46:00Z">
        <w:r>
          <w:fldChar w:fldCharType="end"/>
        </w:r>
      </w:ins>
      <w:r w:rsidRPr="65668C23">
        <w:rPr>
          <w:rFonts w:ascii="Georgia" w:eastAsia="Georgia" w:hAnsi="Georgia" w:cs="Georgia"/>
          <w:sz w:val="20"/>
          <w:szCs w:val="20"/>
        </w:rPr>
        <w:t xml:space="preserve"> Evropského parlamentu a Rady (EU) 2016/679 ze dne 27. dubna 2016 o ochraně fyzických osob v souvislosti se zpracováním osobních údajů a o volném pohybu těchto údajů a o zrušení směrnice 95/46/ES, (dále jen ,,GDPR“). / </w:t>
      </w:r>
      <w:r w:rsidRPr="65668C23">
        <w:rPr>
          <w:rFonts w:ascii="Georgia" w:eastAsia="Georgia" w:hAnsi="Georgia" w:cs="Georgia"/>
          <w:i/>
          <w:iCs/>
          <w:sz w:val="20"/>
          <w:szCs w:val="20"/>
        </w:rPr>
        <w:t>I hereby give my consent to the Czech Republic – Czech Development Agency, registered office Nerudova 3, Prague, Post Code 118 50, Czech Republic, Registered number: 75123924 (hereinafter the “Controller“) to the processing of my personal data specified below under the Regulation (EU) 2016/679 of the European Parliament and of the Council of 27 April 2016 on the protection of natural persons with regard to the processing of personal data and on the free movement of such data, and repealing Directive 95/46/EC (hereinafter the “GDPR“)</w:t>
      </w:r>
      <w:r w:rsidR="52AE9982" w:rsidRPr="65668C23">
        <w:rPr>
          <w:rFonts w:ascii="Georgia" w:eastAsia="Georgia" w:hAnsi="Georgia" w:cs="Georgia"/>
          <w:i/>
          <w:iCs/>
          <w:sz w:val="20"/>
          <w:szCs w:val="20"/>
        </w:rPr>
        <w:t>.</w:t>
      </w:r>
    </w:p>
    <w:p w14:paraId="552FA95D" w14:textId="2E8EE697" w:rsidR="471C7554" w:rsidRDefault="471C7554" w:rsidP="65668C23">
      <w:pPr>
        <w:ind w:left="360"/>
        <w:rPr>
          <w:rFonts w:ascii="Georgia" w:eastAsia="Georgia" w:hAnsi="Georgia" w:cs="Georgia"/>
          <w:i/>
          <w:iCs/>
          <w:sz w:val="20"/>
          <w:szCs w:val="20"/>
        </w:rPr>
      </w:pPr>
    </w:p>
    <w:p w14:paraId="130473F1" w14:textId="32F2BF84" w:rsidR="271945E8" w:rsidRDefault="271945E8" w:rsidP="471C7554">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Uděluji Správci souhlas, aby v souvislosti s aktivitami Správce v oblasti zahraniční rozvojové spolupráce zpracovával mé jméno, příjmení a bydliště a pořizoval fotografie mé osoby a videozáznamy mé osoby a zveřejňoval je: / </w:t>
      </w:r>
      <w:r w:rsidRPr="65668C23">
        <w:rPr>
          <w:rFonts w:ascii="Georgia" w:eastAsia="Georgia" w:hAnsi="Georgia" w:cs="Georgia"/>
          <w:i/>
          <w:iCs/>
          <w:sz w:val="20"/>
          <w:szCs w:val="20"/>
        </w:rPr>
        <w:t xml:space="preserve">I give consent to the Controller to process my name, surname and address and take photographs and videos of me in connection with activities of the Controller in development cooperation and publish them: </w:t>
      </w:r>
    </w:p>
    <w:p w14:paraId="06894900" w14:textId="201498C3" w:rsidR="271945E8" w:rsidRDefault="271945E8" w:rsidP="471C7554">
      <w:pPr>
        <w:pStyle w:val="Odstavecseseznamem"/>
        <w:numPr>
          <w:ilvl w:val="1"/>
          <w:numId w:val="1"/>
        </w:numPr>
        <w:rPr>
          <w:rFonts w:ascii="Georgia" w:eastAsia="Georgia" w:hAnsi="Georgia" w:cs="Georgia"/>
          <w:sz w:val="20"/>
          <w:szCs w:val="20"/>
          <w:lang w:val="en-GB"/>
        </w:rPr>
      </w:pPr>
      <w:r w:rsidRPr="65668C23">
        <w:rPr>
          <w:rFonts w:ascii="Georgia" w:eastAsia="Georgia" w:hAnsi="Georgia" w:cs="Georgia"/>
          <w:sz w:val="20"/>
          <w:szCs w:val="20"/>
        </w:rPr>
        <w:t xml:space="preserve">v tištěných prezentačních materiálech/ </w:t>
      </w:r>
      <w:r w:rsidRPr="65668C23">
        <w:rPr>
          <w:rFonts w:ascii="Georgia" w:eastAsia="Georgia" w:hAnsi="Georgia" w:cs="Georgia"/>
          <w:i/>
          <w:iCs/>
          <w:sz w:val="20"/>
          <w:szCs w:val="20"/>
        </w:rPr>
        <w:t xml:space="preserve">in printed presentation materials </w:t>
      </w:r>
    </w:p>
    <w:p w14:paraId="026D07C3" w14:textId="47A6CEBF" w:rsidR="271945E8" w:rsidRDefault="271945E8" w:rsidP="471C7554">
      <w:pPr>
        <w:pStyle w:val="Odstavecseseznamem"/>
        <w:numPr>
          <w:ilvl w:val="2"/>
          <w:numId w:val="1"/>
        </w:numPr>
        <w:rPr>
          <w:sz w:val="20"/>
          <w:szCs w:val="20"/>
          <w:lang w:val="en-GB"/>
        </w:rPr>
      </w:pPr>
      <w:r w:rsidRPr="65668C23">
        <w:rPr>
          <w:rFonts w:ascii="Wingdings" w:eastAsia="Wingdings" w:hAnsi="Wingdings" w:cs="Wingdings"/>
          <w:sz w:val="20"/>
          <w:szCs w:val="20"/>
        </w:rPr>
        <w:t>¨</w:t>
      </w:r>
      <w:r w:rsidRPr="65668C23">
        <w:rPr>
          <w:rFonts w:ascii="Georgia" w:eastAsia="Georgia" w:hAnsi="Georgia" w:cs="Georgia"/>
          <w:sz w:val="20"/>
          <w:szCs w:val="20"/>
        </w:rPr>
        <w:t xml:space="preserve"> 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0A49FD60" w14:textId="0DE46437" w:rsidR="271945E8" w:rsidRDefault="271945E8" w:rsidP="471C7554">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na internetových stránkách Správce/ </w:t>
      </w:r>
      <w:r w:rsidRPr="65668C23">
        <w:rPr>
          <w:rFonts w:ascii="Georgia" w:eastAsia="Georgia" w:hAnsi="Georgia" w:cs="Georgia"/>
          <w:i/>
          <w:iCs/>
          <w:sz w:val="20"/>
          <w:szCs w:val="20"/>
        </w:rPr>
        <w:t>on Controller´s websites</w:t>
      </w:r>
    </w:p>
    <w:p w14:paraId="76ED3555" w14:textId="210A35A8" w:rsidR="271945E8" w:rsidRDefault="271945E8" w:rsidP="471C7554">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38E421A3" w14:textId="27660787" w:rsidR="271945E8" w:rsidRDefault="271945E8" w:rsidP="471C7554">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účtu Správce na Youtube/ </w:t>
      </w:r>
      <w:r w:rsidRPr="65668C23">
        <w:rPr>
          <w:rFonts w:ascii="Georgia" w:eastAsia="Georgia" w:hAnsi="Georgia" w:cs="Georgia"/>
          <w:i/>
          <w:iCs/>
          <w:sz w:val="20"/>
          <w:szCs w:val="20"/>
        </w:rPr>
        <w:t xml:space="preserve">on Controller´s Youtube account </w:t>
      </w:r>
    </w:p>
    <w:p w14:paraId="79FE51E1" w14:textId="75892261" w:rsidR="271945E8" w:rsidRDefault="271945E8" w:rsidP="471C7554">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1E52B297" w14:textId="37349D6C" w:rsidR="271945E8" w:rsidRDefault="271945E8" w:rsidP="471C7554">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účtech Správce na sociálních sítích (např.: Twitter, Facebook, Instagram)/ </w:t>
      </w:r>
      <w:r w:rsidRPr="65668C23">
        <w:rPr>
          <w:rFonts w:ascii="Georgia" w:eastAsia="Georgia" w:hAnsi="Georgia" w:cs="Georgia"/>
          <w:i/>
          <w:iCs/>
          <w:sz w:val="20"/>
          <w:szCs w:val="20"/>
        </w:rPr>
        <w:t>on Controller´s accounts on social media networks (e.g.: Twitter, Facebook, Instagram)</w:t>
      </w:r>
    </w:p>
    <w:p w14:paraId="7829D2F4" w14:textId="1F1A56C5" w:rsidR="271945E8" w:rsidRDefault="271945E8" w:rsidP="471C7554">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07A1C129" w14:textId="1C3881D1" w:rsidR="271945E8" w:rsidRDefault="271945E8" w:rsidP="471C7554">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jako ilustrační fotografie ke sdělením Správce na jeho internetových stránkách a účtech na sociálních sítí a v prezentačních materiálech Správce/ </w:t>
      </w:r>
      <w:r w:rsidRPr="65668C23">
        <w:rPr>
          <w:rFonts w:ascii="Georgia" w:eastAsia="Georgia" w:hAnsi="Georgia" w:cs="Georgia"/>
          <w:i/>
          <w:iCs/>
          <w:sz w:val="20"/>
          <w:szCs w:val="20"/>
        </w:rPr>
        <w:t>as illustrational photographs to the Controller´s announcements on Controller´s websites and accounts on social media networks and Controller´s presentation materials</w:t>
      </w:r>
    </w:p>
    <w:p w14:paraId="7E573685" w14:textId="7339B489" w:rsidR="271945E8" w:rsidRDefault="271945E8" w:rsidP="471C7554">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23162D03" w14:textId="74334850" w:rsidR="471C7554" w:rsidRDefault="471C7554" w:rsidP="471C7554">
      <w:pPr>
        <w:jc w:val="both"/>
        <w:rPr>
          <w:rFonts w:ascii="Georgia" w:eastAsia="Georgia" w:hAnsi="Georgia" w:cs="Georgia"/>
          <w:sz w:val="20"/>
          <w:szCs w:val="20"/>
        </w:rPr>
      </w:pPr>
    </w:p>
    <w:p w14:paraId="784D4C14" w14:textId="318E60A6"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za účelem prezentace aktivit Správce v oblasti zahraniční rozvojové spolupráce./ </w:t>
      </w:r>
      <w:r w:rsidRPr="65668C23">
        <w:rPr>
          <w:rFonts w:ascii="Georgia" w:eastAsia="Georgia" w:hAnsi="Georgia" w:cs="Georgia"/>
          <w:i/>
          <w:iCs/>
          <w:sz w:val="20"/>
          <w:szCs w:val="20"/>
        </w:rPr>
        <w:t>in order to present Controller´s activities in development cooperation.</w:t>
      </w:r>
    </w:p>
    <w:p w14:paraId="6898C260" w14:textId="3E9EBE25" w:rsidR="471C7554" w:rsidRDefault="471C7554" w:rsidP="65668C23">
      <w:pPr>
        <w:jc w:val="both"/>
        <w:rPr>
          <w:rFonts w:ascii="Georgia" w:eastAsia="Georgia" w:hAnsi="Georgia" w:cs="Georgia"/>
          <w:i/>
          <w:iCs/>
          <w:sz w:val="20"/>
          <w:szCs w:val="20"/>
        </w:rPr>
      </w:pPr>
    </w:p>
    <w:p w14:paraId="777BFE52" w14:textId="61DED7DC" w:rsidR="271945E8" w:rsidRDefault="271945E8" w:rsidP="471C7554">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Beru na vědomí, že mám následující práva / </w:t>
      </w:r>
      <w:r w:rsidRPr="65668C23">
        <w:rPr>
          <w:rFonts w:ascii="Georgia" w:eastAsia="Georgia" w:hAnsi="Georgia" w:cs="Georgia"/>
          <w:i/>
          <w:iCs/>
          <w:sz w:val="20"/>
          <w:szCs w:val="20"/>
        </w:rPr>
        <w:t>I acknowledge to have following rights:</w:t>
      </w:r>
    </w:p>
    <w:p w14:paraId="5319AA6E" w14:textId="78841D21" w:rsidR="271945E8" w:rsidRDefault="271945E8" w:rsidP="65668C23">
      <w:pPr>
        <w:ind w:left="720"/>
        <w:rPr>
          <w:rFonts w:ascii="Georgia" w:eastAsia="Georgia" w:hAnsi="Georgia" w:cs="Georgia"/>
          <w:i/>
          <w:iCs/>
          <w:sz w:val="20"/>
          <w:szCs w:val="20"/>
        </w:rPr>
      </w:pPr>
      <w:r w:rsidRPr="65668C23">
        <w:rPr>
          <w:rFonts w:ascii="Georgia" w:eastAsia="Georgia" w:hAnsi="Georgia" w:cs="Georgia"/>
          <w:sz w:val="20"/>
          <w:szCs w:val="20"/>
        </w:rPr>
        <w:t xml:space="preserve">a)   právo vzít souhlas kdykoliv zpět (e-mailem nebo dopisem zaslanými na kontaktní adresu Správce), </w:t>
      </w:r>
      <w:r w:rsidRPr="65668C23">
        <w:rPr>
          <w:rFonts w:ascii="Georgia" w:eastAsia="Georgia" w:hAnsi="Georgia" w:cs="Georgia"/>
          <w:i/>
          <w:iCs/>
          <w:sz w:val="20"/>
          <w:szCs w:val="20"/>
        </w:rPr>
        <w:t>/ right to withdraw my consent anytime (by mail or letter sent to the contact address of the Controller),</w:t>
      </w:r>
    </w:p>
    <w:p w14:paraId="0BC45366" w14:textId="0298176D"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b)   právo požadovat po Správci informaci o tom, jaké mé osobní údaje jsou zpracovávány, / </w:t>
      </w:r>
      <w:r w:rsidRPr="65668C23">
        <w:rPr>
          <w:rFonts w:ascii="Georgia" w:eastAsia="Georgia" w:hAnsi="Georgia" w:cs="Georgia"/>
          <w:i/>
          <w:iCs/>
          <w:sz w:val="20"/>
          <w:szCs w:val="20"/>
        </w:rPr>
        <w:t>right to request information about which of my personal data are processed,</w:t>
      </w:r>
    </w:p>
    <w:p w14:paraId="175188B4" w14:textId="26CBBA2A"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c)    právo požadovat po Správci vysvětlení ohledně zpracování osobních údajů, / </w:t>
      </w:r>
      <w:r w:rsidRPr="65668C23">
        <w:rPr>
          <w:rFonts w:ascii="Georgia" w:eastAsia="Georgia" w:hAnsi="Georgia" w:cs="Georgia"/>
          <w:i/>
          <w:iCs/>
          <w:sz w:val="20"/>
          <w:szCs w:val="20"/>
        </w:rPr>
        <w:t>right to request explanation about processing of personal data,</w:t>
      </w:r>
    </w:p>
    <w:p w14:paraId="1DD64D34" w14:textId="2C893A3E"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d)   právo vyžádat si u Správce přístup k těmto osobním údajům a tyto nechat aktualizovat nebo opravit, / </w:t>
      </w:r>
      <w:r w:rsidRPr="65668C23">
        <w:rPr>
          <w:rFonts w:ascii="Georgia" w:eastAsia="Georgia" w:hAnsi="Georgia" w:cs="Georgia"/>
          <w:i/>
          <w:iCs/>
          <w:sz w:val="20"/>
          <w:szCs w:val="20"/>
        </w:rPr>
        <w:t>right to request access to the personal data and let them update or rectify,</w:t>
      </w:r>
    </w:p>
    <w:p w14:paraId="2037B989" w14:textId="73FCA51C"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lastRenderedPageBreak/>
        <w:t xml:space="preserve">e)   právo požadovat po Správci výmaz těchto osobních údajů, / </w:t>
      </w:r>
      <w:r w:rsidRPr="65668C23">
        <w:rPr>
          <w:rFonts w:ascii="Georgia" w:eastAsia="Georgia" w:hAnsi="Georgia" w:cs="Georgia"/>
          <w:i/>
          <w:iCs/>
          <w:sz w:val="20"/>
          <w:szCs w:val="20"/>
        </w:rPr>
        <w:t>right to request erasure of the personal data,</w:t>
      </w:r>
    </w:p>
    <w:p w14:paraId="15E7D790" w14:textId="0CE3E612"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f)    právo vznést námitku proti zpracování a právo na přenositelnost osobních údajů, / </w:t>
      </w:r>
      <w:r w:rsidRPr="65668C23">
        <w:rPr>
          <w:rFonts w:ascii="Georgia" w:eastAsia="Georgia" w:hAnsi="Georgia" w:cs="Georgia"/>
          <w:i/>
          <w:iCs/>
          <w:sz w:val="20"/>
          <w:szCs w:val="20"/>
        </w:rPr>
        <w:t>right to object to processing of personal data nad right portability of personal data,</w:t>
      </w:r>
    </w:p>
    <w:p w14:paraId="568E2912" w14:textId="53D83959"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g)   právo podat stížnost u dozorového úřadu (Úřad pro ochranu osobních údajů), / </w:t>
      </w:r>
      <w:r w:rsidRPr="65668C23">
        <w:rPr>
          <w:rFonts w:ascii="Georgia" w:eastAsia="Georgia" w:hAnsi="Georgia" w:cs="Georgia"/>
          <w:i/>
          <w:iCs/>
          <w:sz w:val="20"/>
          <w:szCs w:val="20"/>
        </w:rPr>
        <w:t>right to lodge complaint to the supervisory authority (Office for Personal Data Protection),</w:t>
      </w:r>
    </w:p>
    <w:p w14:paraId="03FE63E6" w14:textId="29FE5907"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h)   doba uložení osobních údajů se odvíjí od naplnění účelu, k jakému byly osobní údaje zpracovány, a řídí se interními předpisy Správce. Poté, co nebude již možné, aby Správce osobní údaje zpracovával za výše stanoveným účelem, dojde v přiměřené době k jejich likvidaci. / </w:t>
      </w:r>
      <w:r w:rsidRPr="65668C23">
        <w:rPr>
          <w:rFonts w:ascii="Georgia" w:eastAsia="Georgia" w:hAnsi="Georgia" w:cs="Georgia"/>
          <w:i/>
          <w:iCs/>
          <w:sz w:val="20"/>
          <w:szCs w:val="20"/>
        </w:rPr>
        <w:t>archiving depends on the fulfilment of the purpose for which the personal data were processed and is governed by the internal regulations of the Controller. Once it is no longer possible for the Controller to process the personal data for the above stated purpose, they will be disposed in reasonable time.</w:t>
      </w:r>
    </w:p>
    <w:p w14:paraId="14E218F4" w14:textId="034A3CA1" w:rsidR="471C7554" w:rsidRDefault="471C7554" w:rsidP="65668C23">
      <w:pPr>
        <w:jc w:val="both"/>
        <w:rPr>
          <w:rFonts w:ascii="Georgia" w:eastAsia="Georgia" w:hAnsi="Georgia" w:cs="Georgia"/>
          <w:i/>
          <w:iCs/>
          <w:sz w:val="20"/>
          <w:szCs w:val="20"/>
        </w:rPr>
      </w:pPr>
    </w:p>
    <w:p w14:paraId="49591128" w14:textId="4E6B376F" w:rsidR="271945E8" w:rsidRDefault="271945E8" w:rsidP="65668C23">
      <w:pPr>
        <w:jc w:val="both"/>
        <w:rPr>
          <w:rFonts w:ascii="Georgia" w:eastAsia="Georgia" w:hAnsi="Georgia" w:cs="Georgia"/>
          <w:i/>
          <w:iCs/>
          <w:sz w:val="20"/>
          <w:szCs w:val="20"/>
        </w:rPr>
      </w:pPr>
      <w:r w:rsidRPr="65668C23">
        <w:rPr>
          <w:rFonts w:ascii="Georgia" w:eastAsia="Georgia" w:hAnsi="Georgia" w:cs="Georgia"/>
          <w:i/>
          <w:iCs/>
          <w:sz w:val="20"/>
          <w:szCs w:val="20"/>
        </w:rPr>
        <w:t xml:space="preserve">                           </w:t>
      </w:r>
    </w:p>
    <w:p w14:paraId="025E06CB" w14:textId="629FB5C2" w:rsidR="271945E8" w:rsidRDefault="271945E8" w:rsidP="65668C23">
      <w:pPr>
        <w:jc w:val="both"/>
        <w:rPr>
          <w:rFonts w:ascii="Georgia" w:eastAsia="Georgia" w:hAnsi="Georgia" w:cs="Georgia"/>
          <w:i/>
          <w:iCs/>
          <w:sz w:val="20"/>
          <w:szCs w:val="20"/>
        </w:rPr>
      </w:pPr>
      <w:r w:rsidRPr="65668C23">
        <w:rPr>
          <w:rFonts w:ascii="Georgia" w:eastAsia="Georgia" w:hAnsi="Georgia" w:cs="Georgia"/>
          <w:sz w:val="20"/>
          <w:szCs w:val="20"/>
        </w:rPr>
        <w:t>Datum</w:t>
      </w:r>
      <w:r w:rsidRPr="65668C23">
        <w:rPr>
          <w:rFonts w:ascii="Georgia" w:eastAsia="Georgia" w:hAnsi="Georgia" w:cs="Georgia"/>
          <w:i/>
          <w:iCs/>
          <w:sz w:val="20"/>
          <w:szCs w:val="20"/>
        </w:rPr>
        <w:t xml:space="preserve">/Date: ……………………………                     </w:t>
      </w:r>
      <w:r w:rsidR="1AA7FC56" w:rsidRPr="65668C23">
        <w:rPr>
          <w:rFonts w:ascii="Georgia" w:eastAsia="Georgia" w:hAnsi="Georgia" w:cs="Georgia"/>
          <w:i/>
          <w:iCs/>
          <w:sz w:val="20"/>
          <w:szCs w:val="20"/>
        </w:rPr>
        <w:t xml:space="preserve"> </w:t>
      </w:r>
    </w:p>
    <w:p w14:paraId="166F7AC0" w14:textId="0E47CD8E" w:rsidR="271945E8" w:rsidRDefault="271945E8" w:rsidP="65668C23">
      <w:pPr>
        <w:jc w:val="both"/>
        <w:rPr>
          <w:rFonts w:ascii="Georgia" w:eastAsia="Georgia" w:hAnsi="Georgia" w:cs="Georgia"/>
          <w:i/>
          <w:iCs/>
          <w:sz w:val="20"/>
          <w:szCs w:val="20"/>
        </w:rPr>
      </w:pPr>
    </w:p>
    <w:p w14:paraId="1193593F" w14:textId="2A3C4332" w:rsidR="271945E8" w:rsidRDefault="271945E8" w:rsidP="65668C23">
      <w:pPr>
        <w:jc w:val="both"/>
        <w:rPr>
          <w:rFonts w:ascii="Georgia" w:eastAsia="Georgia" w:hAnsi="Georgia" w:cs="Georgia"/>
          <w:i/>
          <w:iCs/>
          <w:sz w:val="20"/>
          <w:szCs w:val="20"/>
        </w:rPr>
      </w:pPr>
    </w:p>
    <w:p w14:paraId="0C0D0541" w14:textId="019B67BD" w:rsidR="271945E8" w:rsidRDefault="271945E8" w:rsidP="65668C23">
      <w:pPr>
        <w:jc w:val="both"/>
        <w:rPr>
          <w:rFonts w:ascii="Georgia" w:eastAsia="Georgia" w:hAnsi="Georgia" w:cs="Georgia"/>
          <w:i/>
          <w:iCs/>
          <w:sz w:val="20"/>
          <w:szCs w:val="20"/>
        </w:rPr>
      </w:pPr>
      <w:r w:rsidRPr="65668C23">
        <w:rPr>
          <w:rFonts w:ascii="Georgia" w:eastAsia="Georgia" w:hAnsi="Georgia" w:cs="Georgia"/>
          <w:i/>
          <w:iCs/>
          <w:sz w:val="20"/>
          <w:szCs w:val="20"/>
        </w:rPr>
        <w:t>………………………………….……………………..………………………</w:t>
      </w:r>
    </w:p>
    <w:p w14:paraId="36448055" w14:textId="49571361" w:rsidR="271945E8" w:rsidRDefault="271945E8" w:rsidP="65668C23">
      <w:pPr>
        <w:jc w:val="both"/>
        <w:rPr>
          <w:rFonts w:ascii="Georgia" w:eastAsia="Georgia" w:hAnsi="Georgia" w:cs="Georgia"/>
          <w:sz w:val="20"/>
          <w:szCs w:val="20"/>
        </w:rPr>
      </w:pPr>
      <w:r w:rsidRPr="65668C23">
        <w:rPr>
          <w:rFonts w:ascii="Georgia" w:eastAsia="Georgia" w:hAnsi="Georgia" w:cs="Georgia"/>
          <w:sz w:val="20"/>
          <w:szCs w:val="20"/>
        </w:rPr>
        <w:t>Podpis subjektu osobních údajů/</w:t>
      </w:r>
    </w:p>
    <w:p w14:paraId="60E786B7" w14:textId="00D36D1E" w:rsidR="271945E8" w:rsidRDefault="271945E8" w:rsidP="65668C23">
      <w:pPr>
        <w:pStyle w:val="Nzev"/>
        <w:jc w:val="left"/>
      </w:pPr>
      <w:r w:rsidRPr="65668C23">
        <w:rPr>
          <w:rFonts w:ascii="Georgia" w:eastAsia="Georgia" w:hAnsi="Georgia" w:cs="Georgia"/>
          <w:i/>
          <w:iCs/>
          <w:sz w:val="20"/>
          <w:szCs w:val="20"/>
          <w:lang w:val="en-GB"/>
        </w:rPr>
        <w:t>Sign</w:t>
      </w:r>
      <w:r w:rsidRPr="65668C23">
        <w:rPr>
          <w:rFonts w:ascii="Georgia" w:eastAsia="Georgia" w:hAnsi="Georgia" w:cs="Georgia"/>
          <w:i/>
          <w:iCs/>
          <w:sz w:val="18"/>
          <w:szCs w:val="18"/>
          <w:lang w:val="en-GB"/>
        </w:rPr>
        <w:t>ature of the Personal Data Subject</w:t>
      </w:r>
    </w:p>
    <w:sectPr w:rsidR="271945E8" w:rsidSect="00121DF0">
      <w:headerReference w:type="even" r:id="rId8"/>
      <w:footerReference w:type="default" r:id="rId9"/>
      <w:pgSz w:w="11900" w:h="16840"/>
      <w:pgMar w:top="2103"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85B751" w14:textId="77777777" w:rsidR="00880046" w:rsidRDefault="00880046" w:rsidP="00804DF5">
      <w:r>
        <w:separator/>
      </w:r>
    </w:p>
    <w:p w14:paraId="54D69BDB" w14:textId="77777777" w:rsidR="00880046" w:rsidRDefault="00880046"/>
  </w:endnote>
  <w:endnote w:type="continuationSeparator" w:id="0">
    <w:p w14:paraId="746B6811" w14:textId="77777777" w:rsidR="00880046" w:rsidRDefault="00880046" w:rsidP="00804DF5">
      <w:r>
        <w:continuationSeparator/>
      </w:r>
    </w:p>
    <w:p w14:paraId="57845906" w14:textId="77777777" w:rsidR="00880046" w:rsidRDefault="00880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Lucida Grande CE">
    <w:altName w:val="Times New Roman"/>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89C33" w14:textId="77777777" w:rsidR="00AD4A3E" w:rsidRDefault="00AD4A3E">
    <w:pPr>
      <w:pStyle w:val="Zpat"/>
    </w:pPr>
  </w:p>
  <w:p w14:paraId="65AD2771" w14:textId="77777777" w:rsidR="00C306FE" w:rsidRDefault="00C306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B473C" w14:textId="77777777" w:rsidR="00880046" w:rsidRDefault="00880046" w:rsidP="00804DF5">
      <w:r>
        <w:separator/>
      </w:r>
    </w:p>
    <w:p w14:paraId="56288544" w14:textId="77777777" w:rsidR="00880046" w:rsidRDefault="00880046"/>
  </w:footnote>
  <w:footnote w:type="continuationSeparator" w:id="0">
    <w:p w14:paraId="28C157E3" w14:textId="77777777" w:rsidR="00880046" w:rsidRDefault="00880046" w:rsidP="00804DF5">
      <w:r>
        <w:continuationSeparator/>
      </w:r>
    </w:p>
    <w:p w14:paraId="1C555C62" w14:textId="77777777" w:rsidR="00880046" w:rsidRDefault="008800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0994E" w14:textId="77777777" w:rsidR="00AD4A3E" w:rsidRDefault="00AD4A3E" w:rsidP="00CB0704">
    <w:pPr>
      <w:pStyle w:val="Zhlav"/>
      <w:tabs>
        <w:tab w:val="clear" w:pos="4153"/>
        <w:tab w:val="clear" w:pos="8306"/>
        <w:tab w:val="center" w:pos="4533"/>
        <w:tab w:val="right" w:pos="9066"/>
      </w:tabs>
    </w:pPr>
    <w:r>
      <w:t>[Type text]</w:t>
    </w:r>
    <w:r w:rsidR="00CB0704">
      <w:tab/>
    </w:r>
    <w:r>
      <w:t>[Type text]</w:t>
    </w:r>
    <w:r w:rsidR="00CB0704">
      <w:tab/>
    </w:r>
    <w:r>
      <w:t>[Type text]</w:t>
    </w:r>
  </w:p>
  <w:p w14:paraId="6CD623E5" w14:textId="77777777" w:rsidR="00AD4A3E" w:rsidRDefault="00AD4A3E">
    <w:pPr>
      <w:pStyle w:val="Zhlav"/>
    </w:pPr>
  </w:p>
  <w:p w14:paraId="6E2BEADF" w14:textId="77777777" w:rsidR="00C306FE" w:rsidRDefault="00C306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880172"/>
    <w:multiLevelType w:val="hybridMultilevel"/>
    <w:tmpl w:val="65C25FAC"/>
    <w:lvl w:ilvl="0" w:tplc="CAFE1DB8">
      <w:start w:val="1"/>
      <w:numFmt w:val="bullet"/>
      <w:lvlText w:val=""/>
      <w:lvlJc w:val="left"/>
      <w:pPr>
        <w:ind w:left="720" w:hanging="360"/>
      </w:pPr>
      <w:rPr>
        <w:rFonts w:ascii="Symbol" w:hAnsi="Symbol" w:hint="default"/>
      </w:rPr>
    </w:lvl>
    <w:lvl w:ilvl="1" w:tplc="9D08CB1A">
      <w:start w:val="1"/>
      <w:numFmt w:val="bullet"/>
      <w:lvlText w:val="o"/>
      <w:lvlJc w:val="left"/>
      <w:pPr>
        <w:ind w:left="1440" w:hanging="360"/>
      </w:pPr>
      <w:rPr>
        <w:rFonts w:ascii="Courier New" w:hAnsi="Courier New" w:hint="default"/>
      </w:rPr>
    </w:lvl>
    <w:lvl w:ilvl="2" w:tplc="360A7E3C">
      <w:start w:val="1"/>
      <w:numFmt w:val="bullet"/>
      <w:lvlText w:val=""/>
      <w:lvlJc w:val="left"/>
      <w:pPr>
        <w:ind w:left="2160" w:hanging="360"/>
      </w:pPr>
      <w:rPr>
        <w:rFonts w:ascii="Wingdings" w:hAnsi="Wingdings" w:hint="default"/>
      </w:rPr>
    </w:lvl>
    <w:lvl w:ilvl="3" w:tplc="65585300">
      <w:start w:val="1"/>
      <w:numFmt w:val="bullet"/>
      <w:lvlText w:val=""/>
      <w:lvlJc w:val="left"/>
      <w:pPr>
        <w:ind w:left="2880" w:hanging="360"/>
      </w:pPr>
      <w:rPr>
        <w:rFonts w:ascii="Symbol" w:hAnsi="Symbol" w:hint="default"/>
      </w:rPr>
    </w:lvl>
    <w:lvl w:ilvl="4" w:tplc="BEFE9CF8">
      <w:start w:val="1"/>
      <w:numFmt w:val="bullet"/>
      <w:lvlText w:val="o"/>
      <w:lvlJc w:val="left"/>
      <w:pPr>
        <w:ind w:left="3600" w:hanging="360"/>
      </w:pPr>
      <w:rPr>
        <w:rFonts w:ascii="Courier New" w:hAnsi="Courier New" w:hint="default"/>
      </w:rPr>
    </w:lvl>
    <w:lvl w:ilvl="5" w:tplc="7BB2F0A6">
      <w:start w:val="1"/>
      <w:numFmt w:val="bullet"/>
      <w:lvlText w:val=""/>
      <w:lvlJc w:val="left"/>
      <w:pPr>
        <w:ind w:left="4320" w:hanging="360"/>
      </w:pPr>
      <w:rPr>
        <w:rFonts w:ascii="Wingdings" w:hAnsi="Wingdings" w:hint="default"/>
      </w:rPr>
    </w:lvl>
    <w:lvl w:ilvl="6" w:tplc="A252D340">
      <w:start w:val="1"/>
      <w:numFmt w:val="bullet"/>
      <w:lvlText w:val=""/>
      <w:lvlJc w:val="left"/>
      <w:pPr>
        <w:ind w:left="5040" w:hanging="360"/>
      </w:pPr>
      <w:rPr>
        <w:rFonts w:ascii="Symbol" w:hAnsi="Symbol" w:hint="default"/>
      </w:rPr>
    </w:lvl>
    <w:lvl w:ilvl="7" w:tplc="E1809838">
      <w:start w:val="1"/>
      <w:numFmt w:val="bullet"/>
      <w:lvlText w:val="o"/>
      <w:lvlJc w:val="left"/>
      <w:pPr>
        <w:ind w:left="5760" w:hanging="360"/>
      </w:pPr>
      <w:rPr>
        <w:rFonts w:ascii="Courier New" w:hAnsi="Courier New" w:hint="default"/>
      </w:rPr>
    </w:lvl>
    <w:lvl w:ilvl="8" w:tplc="074C426C">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40301FBB"/>
    <w:multiLevelType w:val="hybridMultilevel"/>
    <w:tmpl w:val="00566384"/>
    <w:lvl w:ilvl="0" w:tplc="392E24A4">
      <w:start w:val="1"/>
      <w:numFmt w:val="decimal"/>
      <w:lvlText w:val="%1."/>
      <w:lvlJc w:val="left"/>
      <w:pPr>
        <w:ind w:left="720" w:hanging="360"/>
      </w:pPr>
    </w:lvl>
    <w:lvl w:ilvl="1" w:tplc="1D7A3CC8">
      <w:start w:val="1"/>
      <w:numFmt w:val="lowerLetter"/>
      <w:lvlText w:val="%2."/>
      <w:lvlJc w:val="left"/>
      <w:pPr>
        <w:ind w:left="1440" w:hanging="360"/>
      </w:pPr>
    </w:lvl>
    <w:lvl w:ilvl="2" w:tplc="1C1CB5FE">
      <w:start w:val="1"/>
      <w:numFmt w:val="lowerRoman"/>
      <w:lvlText w:val="%3."/>
      <w:lvlJc w:val="right"/>
      <w:pPr>
        <w:ind w:left="2160" w:hanging="180"/>
      </w:pPr>
    </w:lvl>
    <w:lvl w:ilvl="3" w:tplc="4712E634">
      <w:start w:val="1"/>
      <w:numFmt w:val="decimal"/>
      <w:lvlText w:val="%4."/>
      <w:lvlJc w:val="left"/>
      <w:pPr>
        <w:ind w:left="2880" w:hanging="360"/>
      </w:pPr>
    </w:lvl>
    <w:lvl w:ilvl="4" w:tplc="FD1EF3D2">
      <w:start w:val="1"/>
      <w:numFmt w:val="lowerLetter"/>
      <w:lvlText w:val="%5."/>
      <w:lvlJc w:val="left"/>
      <w:pPr>
        <w:ind w:left="3600" w:hanging="360"/>
      </w:pPr>
    </w:lvl>
    <w:lvl w:ilvl="5" w:tplc="7FAC54D0">
      <w:start w:val="1"/>
      <w:numFmt w:val="lowerRoman"/>
      <w:lvlText w:val="%6."/>
      <w:lvlJc w:val="right"/>
      <w:pPr>
        <w:ind w:left="4320" w:hanging="180"/>
      </w:pPr>
    </w:lvl>
    <w:lvl w:ilvl="6" w:tplc="361C4742">
      <w:start w:val="1"/>
      <w:numFmt w:val="decimal"/>
      <w:lvlText w:val="%7."/>
      <w:lvlJc w:val="left"/>
      <w:pPr>
        <w:ind w:left="5040" w:hanging="360"/>
      </w:pPr>
    </w:lvl>
    <w:lvl w:ilvl="7" w:tplc="07C46D48">
      <w:start w:val="1"/>
      <w:numFmt w:val="lowerLetter"/>
      <w:lvlText w:val="%8."/>
      <w:lvlJc w:val="left"/>
      <w:pPr>
        <w:ind w:left="5760" w:hanging="360"/>
      </w:pPr>
    </w:lvl>
    <w:lvl w:ilvl="8" w:tplc="ECA4E5F8">
      <w:start w:val="1"/>
      <w:numFmt w:val="lowerRoman"/>
      <w:lvlText w:val="%9."/>
      <w:lvlJc w:val="right"/>
      <w:pPr>
        <w:ind w:left="6480" w:hanging="180"/>
      </w:pPr>
    </w:lvl>
  </w:abstractNum>
  <w:abstractNum w:abstractNumId="5" w15:restartNumberingAfterBreak="0">
    <w:nsid w:val="40BB000F"/>
    <w:multiLevelType w:val="hybridMultilevel"/>
    <w:tmpl w:val="87EC079A"/>
    <w:lvl w:ilvl="0" w:tplc="E16ECC14">
      <w:start w:val="1"/>
      <w:numFmt w:val="decimal"/>
      <w:pStyle w:val="Nadpis1-slovan"/>
      <w:lvlText w:val="%1."/>
      <w:lvlJc w:val="left"/>
      <w:pPr>
        <w:tabs>
          <w:tab w:val="num" w:pos="360"/>
        </w:tabs>
        <w:ind w:left="360" w:hanging="360"/>
      </w:pPr>
      <w:rPr>
        <w:rFonts w:hint="default"/>
      </w:rPr>
    </w:lvl>
    <w:lvl w:ilvl="1" w:tplc="AC48F85A">
      <w:start w:val="1"/>
      <w:numFmt w:val="decimal"/>
      <w:pStyle w:val="Nadpis2-slovan"/>
      <w:lvlText w:val="%1.%2"/>
      <w:lvlJc w:val="left"/>
      <w:pPr>
        <w:tabs>
          <w:tab w:val="num" w:pos="792"/>
        </w:tabs>
        <w:ind w:left="792" w:hanging="432"/>
      </w:pPr>
      <w:rPr>
        <w:rFonts w:hint="default"/>
      </w:rPr>
    </w:lvl>
    <w:lvl w:ilvl="2" w:tplc="4A6ED9A4">
      <w:start w:val="1"/>
      <w:numFmt w:val="decimal"/>
      <w:lvlText w:val="%1.%2.%3."/>
      <w:lvlJc w:val="left"/>
      <w:pPr>
        <w:tabs>
          <w:tab w:val="num" w:pos="1440"/>
        </w:tabs>
        <w:ind w:left="1224" w:hanging="504"/>
      </w:pPr>
      <w:rPr>
        <w:rFonts w:hint="default"/>
      </w:rPr>
    </w:lvl>
    <w:lvl w:ilvl="3" w:tplc="0EDED3DC">
      <w:start w:val="1"/>
      <w:numFmt w:val="decimal"/>
      <w:lvlText w:val="%1.%2.%3.%4."/>
      <w:lvlJc w:val="left"/>
      <w:pPr>
        <w:tabs>
          <w:tab w:val="num" w:pos="1800"/>
        </w:tabs>
        <w:ind w:left="1728" w:hanging="648"/>
      </w:pPr>
      <w:rPr>
        <w:rFonts w:hint="default"/>
      </w:rPr>
    </w:lvl>
    <w:lvl w:ilvl="4" w:tplc="1CD45CA6">
      <w:start w:val="1"/>
      <w:numFmt w:val="decimal"/>
      <w:lvlText w:val="%1.%2.%3.%4.%5."/>
      <w:lvlJc w:val="left"/>
      <w:pPr>
        <w:tabs>
          <w:tab w:val="num" w:pos="2520"/>
        </w:tabs>
        <w:ind w:left="2232" w:hanging="792"/>
      </w:pPr>
      <w:rPr>
        <w:rFonts w:hint="default"/>
      </w:rPr>
    </w:lvl>
    <w:lvl w:ilvl="5" w:tplc="A1E8CE66">
      <w:start w:val="1"/>
      <w:numFmt w:val="decimal"/>
      <w:lvlText w:val="%1.%2.%3.%4.%5.%6."/>
      <w:lvlJc w:val="left"/>
      <w:pPr>
        <w:tabs>
          <w:tab w:val="num" w:pos="2880"/>
        </w:tabs>
        <w:ind w:left="2736" w:hanging="936"/>
      </w:pPr>
      <w:rPr>
        <w:rFonts w:hint="default"/>
      </w:rPr>
    </w:lvl>
    <w:lvl w:ilvl="6" w:tplc="93D873C4">
      <w:start w:val="1"/>
      <w:numFmt w:val="decimal"/>
      <w:lvlText w:val="%1.%2.%3.%4.%5.%6.%7."/>
      <w:lvlJc w:val="left"/>
      <w:pPr>
        <w:tabs>
          <w:tab w:val="num" w:pos="3600"/>
        </w:tabs>
        <w:ind w:left="3240" w:hanging="1080"/>
      </w:pPr>
      <w:rPr>
        <w:rFonts w:hint="default"/>
      </w:rPr>
    </w:lvl>
    <w:lvl w:ilvl="7" w:tplc="8DFA4A3A">
      <w:start w:val="1"/>
      <w:numFmt w:val="decimal"/>
      <w:lvlText w:val="%1.%2.%3.%4.%5.%6.%7.%8."/>
      <w:lvlJc w:val="left"/>
      <w:pPr>
        <w:tabs>
          <w:tab w:val="num" w:pos="3960"/>
        </w:tabs>
        <w:ind w:left="3744" w:hanging="1224"/>
      </w:pPr>
      <w:rPr>
        <w:rFonts w:hint="default"/>
      </w:rPr>
    </w:lvl>
    <w:lvl w:ilvl="8" w:tplc="E44483A4">
      <w:start w:val="1"/>
      <w:numFmt w:val="decimal"/>
      <w:lvlText w:val="%1.%2.%3.%4.%5.%6.%7.%8.%9."/>
      <w:lvlJc w:val="left"/>
      <w:pPr>
        <w:tabs>
          <w:tab w:val="num" w:pos="4680"/>
        </w:tabs>
        <w:ind w:left="4320" w:hanging="1440"/>
      </w:pPr>
      <w:rPr>
        <w:rFonts w:hint="default"/>
      </w:rPr>
    </w:lvl>
  </w:abstractNum>
  <w:abstractNum w:abstractNumId="6" w15:restartNumberingAfterBreak="0">
    <w:nsid w:val="4248009D"/>
    <w:multiLevelType w:val="hybridMultilevel"/>
    <w:tmpl w:val="7D386C8C"/>
    <w:lvl w:ilvl="0" w:tplc="82DC9100">
      <w:start w:val="1"/>
      <w:numFmt w:val="decimal"/>
      <w:lvlText w:val="%1."/>
      <w:lvlJc w:val="left"/>
      <w:pPr>
        <w:tabs>
          <w:tab w:val="num" w:pos="360"/>
        </w:tabs>
        <w:ind w:left="360" w:hanging="360"/>
      </w:pPr>
      <w:rPr>
        <w:rFonts w:hint="default"/>
      </w:rPr>
    </w:lvl>
    <w:lvl w:ilvl="1" w:tplc="1486A44E">
      <w:start w:val="1"/>
      <w:numFmt w:val="decimal"/>
      <w:lvlText w:val="%1.%2"/>
      <w:lvlJc w:val="left"/>
      <w:pPr>
        <w:tabs>
          <w:tab w:val="num" w:pos="792"/>
        </w:tabs>
        <w:ind w:left="792" w:hanging="432"/>
      </w:pPr>
      <w:rPr>
        <w:rFonts w:hint="default"/>
      </w:rPr>
    </w:lvl>
    <w:lvl w:ilvl="2" w:tplc="D8F6114A">
      <w:start w:val="1"/>
      <w:numFmt w:val="decimal"/>
      <w:lvlText w:val="%1.%2.%3."/>
      <w:lvlJc w:val="left"/>
      <w:pPr>
        <w:tabs>
          <w:tab w:val="num" w:pos="1440"/>
        </w:tabs>
        <w:ind w:left="1224" w:hanging="504"/>
      </w:pPr>
      <w:rPr>
        <w:rFonts w:hint="default"/>
      </w:rPr>
    </w:lvl>
    <w:lvl w:ilvl="3" w:tplc="8FDC549E">
      <w:start w:val="1"/>
      <w:numFmt w:val="decimal"/>
      <w:lvlText w:val="%1.%2.%3.%4."/>
      <w:lvlJc w:val="left"/>
      <w:pPr>
        <w:tabs>
          <w:tab w:val="num" w:pos="1800"/>
        </w:tabs>
        <w:ind w:left="1728" w:hanging="648"/>
      </w:pPr>
      <w:rPr>
        <w:rFonts w:hint="default"/>
      </w:rPr>
    </w:lvl>
    <w:lvl w:ilvl="4" w:tplc="9A8A058A">
      <w:start w:val="1"/>
      <w:numFmt w:val="decimal"/>
      <w:lvlText w:val="%1.%2.%3.%4.%5."/>
      <w:lvlJc w:val="left"/>
      <w:pPr>
        <w:tabs>
          <w:tab w:val="num" w:pos="2520"/>
        </w:tabs>
        <w:ind w:left="2232" w:hanging="792"/>
      </w:pPr>
      <w:rPr>
        <w:rFonts w:hint="default"/>
      </w:rPr>
    </w:lvl>
    <w:lvl w:ilvl="5" w:tplc="D1B6D81C">
      <w:start w:val="1"/>
      <w:numFmt w:val="decimal"/>
      <w:lvlText w:val="%1.%2.%3.%4.%5.%6."/>
      <w:lvlJc w:val="left"/>
      <w:pPr>
        <w:tabs>
          <w:tab w:val="num" w:pos="2880"/>
        </w:tabs>
        <w:ind w:left="2736" w:hanging="936"/>
      </w:pPr>
      <w:rPr>
        <w:rFonts w:hint="default"/>
      </w:rPr>
    </w:lvl>
    <w:lvl w:ilvl="6" w:tplc="490489CA">
      <w:start w:val="1"/>
      <w:numFmt w:val="decimal"/>
      <w:lvlText w:val="%1.%2.%3.%4.%5.%6.%7."/>
      <w:lvlJc w:val="left"/>
      <w:pPr>
        <w:tabs>
          <w:tab w:val="num" w:pos="3600"/>
        </w:tabs>
        <w:ind w:left="3240" w:hanging="1080"/>
      </w:pPr>
      <w:rPr>
        <w:rFonts w:hint="default"/>
      </w:rPr>
    </w:lvl>
    <w:lvl w:ilvl="7" w:tplc="834ED7C4">
      <w:start w:val="1"/>
      <w:numFmt w:val="decimal"/>
      <w:lvlText w:val="%1.%2.%3.%4.%5.%6.%7.%8."/>
      <w:lvlJc w:val="left"/>
      <w:pPr>
        <w:tabs>
          <w:tab w:val="num" w:pos="3960"/>
        </w:tabs>
        <w:ind w:left="3744" w:hanging="1224"/>
      </w:pPr>
      <w:rPr>
        <w:rFonts w:hint="default"/>
      </w:rPr>
    </w:lvl>
    <w:lvl w:ilvl="8" w:tplc="37EEF6B8">
      <w:start w:val="1"/>
      <w:numFmt w:val="decimal"/>
      <w:lvlText w:val="%1.%2.%3.%4.%5.%6.%7.%8.%9."/>
      <w:lvlJc w:val="left"/>
      <w:pPr>
        <w:tabs>
          <w:tab w:val="num" w:pos="4680"/>
        </w:tabs>
        <w:ind w:left="4320" w:hanging="1440"/>
      </w:pPr>
      <w:rPr>
        <w:rFonts w:hint="default"/>
      </w:rPr>
    </w:lvl>
  </w:abstractNum>
  <w:abstractNum w:abstractNumId="7" w15:restartNumberingAfterBreak="0">
    <w:nsid w:val="4FBD4A51"/>
    <w:multiLevelType w:val="hybridMultilevel"/>
    <w:tmpl w:val="A62A399A"/>
    <w:lvl w:ilvl="0" w:tplc="35045A76">
      <w:start w:val="1"/>
      <w:numFmt w:val="bullet"/>
      <w:lvlText w:val=""/>
      <w:lvlJc w:val="left"/>
      <w:pPr>
        <w:ind w:left="720" w:hanging="360"/>
      </w:pPr>
      <w:rPr>
        <w:rFonts w:ascii="Symbol" w:hAnsi="Symbol" w:hint="default"/>
      </w:rPr>
    </w:lvl>
    <w:lvl w:ilvl="1" w:tplc="F8BE439A">
      <w:start w:val="1"/>
      <w:numFmt w:val="bullet"/>
      <w:lvlText w:val="o"/>
      <w:lvlJc w:val="left"/>
      <w:pPr>
        <w:ind w:left="1440" w:hanging="360"/>
      </w:pPr>
      <w:rPr>
        <w:rFonts w:ascii="Courier New" w:hAnsi="Courier New" w:hint="default"/>
      </w:rPr>
    </w:lvl>
    <w:lvl w:ilvl="2" w:tplc="FF805A6E">
      <w:start w:val="1"/>
      <w:numFmt w:val="bullet"/>
      <w:lvlText w:val=""/>
      <w:lvlJc w:val="left"/>
      <w:pPr>
        <w:ind w:left="2160" w:hanging="360"/>
      </w:pPr>
      <w:rPr>
        <w:rFonts w:ascii="Wingdings" w:hAnsi="Wingdings" w:hint="default"/>
      </w:rPr>
    </w:lvl>
    <w:lvl w:ilvl="3" w:tplc="87D22738">
      <w:start w:val="1"/>
      <w:numFmt w:val="bullet"/>
      <w:lvlText w:val=""/>
      <w:lvlJc w:val="left"/>
      <w:pPr>
        <w:ind w:left="2880" w:hanging="360"/>
      </w:pPr>
      <w:rPr>
        <w:rFonts w:ascii="Symbol" w:hAnsi="Symbol" w:hint="default"/>
      </w:rPr>
    </w:lvl>
    <w:lvl w:ilvl="4" w:tplc="FFDE87B8">
      <w:start w:val="1"/>
      <w:numFmt w:val="bullet"/>
      <w:lvlText w:val="o"/>
      <w:lvlJc w:val="left"/>
      <w:pPr>
        <w:ind w:left="3600" w:hanging="360"/>
      </w:pPr>
      <w:rPr>
        <w:rFonts w:ascii="Courier New" w:hAnsi="Courier New" w:hint="default"/>
      </w:rPr>
    </w:lvl>
    <w:lvl w:ilvl="5" w:tplc="45F2B320">
      <w:start w:val="1"/>
      <w:numFmt w:val="bullet"/>
      <w:lvlText w:val=""/>
      <w:lvlJc w:val="left"/>
      <w:pPr>
        <w:ind w:left="4320" w:hanging="360"/>
      </w:pPr>
      <w:rPr>
        <w:rFonts w:ascii="Wingdings" w:hAnsi="Wingdings" w:hint="default"/>
      </w:rPr>
    </w:lvl>
    <w:lvl w:ilvl="6" w:tplc="546E97DC">
      <w:start w:val="1"/>
      <w:numFmt w:val="bullet"/>
      <w:lvlText w:val=""/>
      <w:lvlJc w:val="left"/>
      <w:pPr>
        <w:ind w:left="5040" w:hanging="360"/>
      </w:pPr>
      <w:rPr>
        <w:rFonts w:ascii="Symbol" w:hAnsi="Symbol" w:hint="default"/>
      </w:rPr>
    </w:lvl>
    <w:lvl w:ilvl="7" w:tplc="6A50F1C0">
      <w:start w:val="1"/>
      <w:numFmt w:val="bullet"/>
      <w:lvlText w:val="o"/>
      <w:lvlJc w:val="left"/>
      <w:pPr>
        <w:ind w:left="5760" w:hanging="360"/>
      </w:pPr>
      <w:rPr>
        <w:rFonts w:ascii="Courier New" w:hAnsi="Courier New" w:hint="default"/>
      </w:rPr>
    </w:lvl>
    <w:lvl w:ilvl="8" w:tplc="1CEE2494">
      <w:start w:val="1"/>
      <w:numFmt w:val="bullet"/>
      <w:lvlText w:val=""/>
      <w:lvlJc w:val="left"/>
      <w:pPr>
        <w:ind w:left="6480" w:hanging="360"/>
      </w:pPr>
      <w:rPr>
        <w:rFonts w:ascii="Wingdings" w:hAnsi="Wingdings" w:hint="default"/>
      </w:rPr>
    </w:lvl>
  </w:abstractNum>
  <w:abstractNum w:abstractNumId="8" w15:restartNumberingAfterBreak="0">
    <w:nsid w:val="5AE96801"/>
    <w:multiLevelType w:val="hybridMultilevel"/>
    <w:tmpl w:val="930EF6F2"/>
    <w:lvl w:ilvl="0" w:tplc="4C9EA324">
      <w:start w:val="1"/>
      <w:numFmt w:val="bullet"/>
      <w:lvlText w:val="-"/>
      <w:lvlJc w:val="left"/>
      <w:pPr>
        <w:ind w:left="720" w:hanging="360"/>
      </w:pPr>
      <w:rPr>
        <w:rFonts w:ascii="Wingdings" w:hAnsi="Wingdings" w:hint="default"/>
      </w:rPr>
    </w:lvl>
    <w:lvl w:ilvl="1" w:tplc="2EB2C244">
      <w:start w:val="1"/>
      <w:numFmt w:val="bullet"/>
      <w:lvlText w:val="o"/>
      <w:lvlJc w:val="left"/>
      <w:pPr>
        <w:ind w:left="1440" w:hanging="360"/>
      </w:pPr>
      <w:rPr>
        <w:rFonts w:ascii="Courier New" w:hAnsi="Courier New" w:hint="default"/>
      </w:rPr>
    </w:lvl>
    <w:lvl w:ilvl="2" w:tplc="32B6F578">
      <w:start w:val="1"/>
      <w:numFmt w:val="bullet"/>
      <w:lvlText w:val=""/>
      <w:lvlJc w:val="left"/>
      <w:pPr>
        <w:ind w:left="2160" w:hanging="360"/>
      </w:pPr>
      <w:rPr>
        <w:rFonts w:ascii="Wingdings" w:hAnsi="Wingdings" w:hint="default"/>
      </w:rPr>
    </w:lvl>
    <w:lvl w:ilvl="3" w:tplc="C2281932">
      <w:start w:val="1"/>
      <w:numFmt w:val="bullet"/>
      <w:lvlText w:val=""/>
      <w:lvlJc w:val="left"/>
      <w:pPr>
        <w:ind w:left="2880" w:hanging="360"/>
      </w:pPr>
      <w:rPr>
        <w:rFonts w:ascii="Symbol" w:hAnsi="Symbol" w:hint="default"/>
      </w:rPr>
    </w:lvl>
    <w:lvl w:ilvl="4" w:tplc="0D7CAAAA">
      <w:start w:val="1"/>
      <w:numFmt w:val="bullet"/>
      <w:lvlText w:val="o"/>
      <w:lvlJc w:val="left"/>
      <w:pPr>
        <w:ind w:left="3600" w:hanging="360"/>
      </w:pPr>
      <w:rPr>
        <w:rFonts w:ascii="Courier New" w:hAnsi="Courier New" w:hint="default"/>
      </w:rPr>
    </w:lvl>
    <w:lvl w:ilvl="5" w:tplc="BD0E6C5C">
      <w:start w:val="1"/>
      <w:numFmt w:val="bullet"/>
      <w:lvlText w:val=""/>
      <w:lvlJc w:val="left"/>
      <w:pPr>
        <w:ind w:left="4320" w:hanging="360"/>
      </w:pPr>
      <w:rPr>
        <w:rFonts w:ascii="Wingdings" w:hAnsi="Wingdings" w:hint="default"/>
      </w:rPr>
    </w:lvl>
    <w:lvl w:ilvl="6" w:tplc="6EE27626">
      <w:start w:val="1"/>
      <w:numFmt w:val="bullet"/>
      <w:lvlText w:val=""/>
      <w:lvlJc w:val="left"/>
      <w:pPr>
        <w:ind w:left="5040" w:hanging="360"/>
      </w:pPr>
      <w:rPr>
        <w:rFonts w:ascii="Symbol" w:hAnsi="Symbol" w:hint="default"/>
      </w:rPr>
    </w:lvl>
    <w:lvl w:ilvl="7" w:tplc="F52E9FEA">
      <w:start w:val="1"/>
      <w:numFmt w:val="bullet"/>
      <w:lvlText w:val="o"/>
      <w:lvlJc w:val="left"/>
      <w:pPr>
        <w:ind w:left="5760" w:hanging="360"/>
      </w:pPr>
      <w:rPr>
        <w:rFonts w:ascii="Courier New" w:hAnsi="Courier New" w:hint="default"/>
      </w:rPr>
    </w:lvl>
    <w:lvl w:ilvl="8" w:tplc="7E981A9E">
      <w:start w:val="1"/>
      <w:numFmt w:val="bullet"/>
      <w:lvlText w:val=""/>
      <w:lvlJc w:val="left"/>
      <w:pPr>
        <w:ind w:left="6480" w:hanging="360"/>
      </w:pPr>
      <w:rPr>
        <w:rFonts w:ascii="Wingdings" w:hAnsi="Wingdings" w:hint="default"/>
      </w:rPr>
    </w:lvl>
  </w:abstractNum>
  <w:abstractNum w:abstractNumId="9" w15:restartNumberingAfterBreak="0">
    <w:nsid w:val="5EE837FB"/>
    <w:multiLevelType w:val="hybridMultilevel"/>
    <w:tmpl w:val="8E84D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1" w15:restartNumberingAfterBreak="0">
    <w:nsid w:val="677A7B64"/>
    <w:multiLevelType w:val="hybridMultilevel"/>
    <w:tmpl w:val="1A822D64"/>
    <w:lvl w:ilvl="0" w:tplc="D708CB40">
      <w:start w:val="2"/>
      <w:numFmt w:val="decimal"/>
      <w:lvlText w:val="%1"/>
      <w:lvlJc w:val="left"/>
      <w:pPr>
        <w:tabs>
          <w:tab w:val="num" w:pos="480"/>
        </w:tabs>
        <w:ind w:left="480" w:hanging="480"/>
      </w:pPr>
      <w:rPr>
        <w:rFonts w:hint="default"/>
      </w:rPr>
    </w:lvl>
    <w:lvl w:ilvl="1" w:tplc="F74E1310">
      <w:start w:val="1"/>
      <w:numFmt w:val="decimal"/>
      <w:lvlText w:val="%1.%2"/>
      <w:lvlJc w:val="left"/>
      <w:pPr>
        <w:tabs>
          <w:tab w:val="num" w:pos="660"/>
        </w:tabs>
        <w:ind w:left="660" w:hanging="480"/>
      </w:pPr>
      <w:rPr>
        <w:rFonts w:hint="default"/>
      </w:rPr>
    </w:lvl>
    <w:lvl w:ilvl="2" w:tplc="B72497A4">
      <w:start w:val="1"/>
      <w:numFmt w:val="decimal"/>
      <w:pStyle w:val="Nadpis3-slovan"/>
      <w:lvlText w:val="%1.%2.%3"/>
      <w:lvlJc w:val="left"/>
      <w:pPr>
        <w:tabs>
          <w:tab w:val="num" w:pos="1080"/>
        </w:tabs>
        <w:ind w:left="1080" w:hanging="720"/>
      </w:pPr>
      <w:rPr>
        <w:rFonts w:hint="default"/>
        <w:u w:val="none"/>
      </w:rPr>
    </w:lvl>
    <w:lvl w:ilvl="3" w:tplc="11C28DCA">
      <w:start w:val="1"/>
      <w:numFmt w:val="decimal"/>
      <w:lvlText w:val="%1.%2.%3.%4"/>
      <w:lvlJc w:val="left"/>
      <w:pPr>
        <w:tabs>
          <w:tab w:val="num" w:pos="1260"/>
        </w:tabs>
        <w:ind w:left="1260" w:hanging="720"/>
      </w:pPr>
      <w:rPr>
        <w:rFonts w:hint="default"/>
      </w:rPr>
    </w:lvl>
    <w:lvl w:ilvl="4" w:tplc="25603726">
      <w:start w:val="1"/>
      <w:numFmt w:val="decimal"/>
      <w:lvlText w:val="%1.%2.%3.%4.%5"/>
      <w:lvlJc w:val="left"/>
      <w:pPr>
        <w:tabs>
          <w:tab w:val="num" w:pos="1800"/>
        </w:tabs>
        <w:ind w:left="1800" w:hanging="1080"/>
      </w:pPr>
      <w:rPr>
        <w:rFonts w:hint="default"/>
      </w:rPr>
    </w:lvl>
    <w:lvl w:ilvl="5" w:tplc="0688D744">
      <w:start w:val="1"/>
      <w:numFmt w:val="decimal"/>
      <w:lvlText w:val="%1.%2.%3.%4.%5.%6"/>
      <w:lvlJc w:val="left"/>
      <w:pPr>
        <w:tabs>
          <w:tab w:val="num" w:pos="1980"/>
        </w:tabs>
        <w:ind w:left="1980" w:hanging="1080"/>
      </w:pPr>
      <w:rPr>
        <w:rFonts w:hint="default"/>
      </w:rPr>
    </w:lvl>
    <w:lvl w:ilvl="6" w:tplc="C8BC8D2E">
      <w:start w:val="1"/>
      <w:numFmt w:val="decimal"/>
      <w:lvlText w:val="%1.%2.%3.%4.%5.%6.%7"/>
      <w:lvlJc w:val="left"/>
      <w:pPr>
        <w:tabs>
          <w:tab w:val="num" w:pos="2520"/>
        </w:tabs>
        <w:ind w:left="2520" w:hanging="1440"/>
      </w:pPr>
      <w:rPr>
        <w:rFonts w:hint="default"/>
      </w:rPr>
    </w:lvl>
    <w:lvl w:ilvl="7" w:tplc="C2FCCFBA">
      <w:start w:val="1"/>
      <w:numFmt w:val="decimal"/>
      <w:lvlText w:val="%1.%2.%3.%4.%5.%6.%7.%8"/>
      <w:lvlJc w:val="left"/>
      <w:pPr>
        <w:tabs>
          <w:tab w:val="num" w:pos="2700"/>
        </w:tabs>
        <w:ind w:left="2700" w:hanging="1440"/>
      </w:pPr>
      <w:rPr>
        <w:rFonts w:hint="default"/>
      </w:rPr>
    </w:lvl>
    <w:lvl w:ilvl="8" w:tplc="BBFA0A40">
      <w:start w:val="1"/>
      <w:numFmt w:val="decimal"/>
      <w:lvlText w:val="%1.%2.%3.%4.%5.%6.%7.%8.%9"/>
      <w:lvlJc w:val="left"/>
      <w:pPr>
        <w:tabs>
          <w:tab w:val="num" w:pos="3240"/>
        </w:tabs>
        <w:ind w:left="3240" w:hanging="1800"/>
      </w:pPr>
      <w:rPr>
        <w:rFonts w:hint="default"/>
      </w:rPr>
    </w:lvl>
  </w:abstractNum>
  <w:num w:numId="1">
    <w:abstractNumId w:val="0"/>
  </w:num>
  <w:num w:numId="2">
    <w:abstractNumId w:val="7"/>
  </w:num>
  <w:num w:numId="3">
    <w:abstractNumId w:val="8"/>
  </w:num>
  <w:num w:numId="4">
    <w:abstractNumId w:val="4"/>
  </w:num>
  <w:num w:numId="5">
    <w:abstractNumId w:val="5"/>
  </w:num>
  <w:num w:numId="6">
    <w:abstractNumId w:val="11"/>
  </w:num>
  <w:num w:numId="7">
    <w:abstractNumId w:val="6"/>
  </w:num>
  <w:num w:numId="8">
    <w:abstractNumId w:val="3"/>
  </w:num>
  <w:num w:numId="9">
    <w:abstractNumId w:val="1"/>
  </w:num>
  <w:num w:numId="10">
    <w:abstractNumId w:val="10"/>
  </w:num>
  <w:num w:numId="11">
    <w:abstractNumId w:val="9"/>
  </w:num>
  <w:num w:numId="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teřina Matějíčková">
    <w15:presenceInfo w15:providerId="AD" w15:userId="S::matejickova@czechaid.cz::7825ac64-6f37-4687-aac7-f91ecb69aa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3A"/>
    <w:rsid w:val="00001419"/>
    <w:rsid w:val="00007B20"/>
    <w:rsid w:val="00054564"/>
    <w:rsid w:val="000C485F"/>
    <w:rsid w:val="000D042A"/>
    <w:rsid w:val="000D0FCD"/>
    <w:rsid w:val="000D35B1"/>
    <w:rsid w:val="000E281E"/>
    <w:rsid w:val="00121DF0"/>
    <w:rsid w:val="00134B92"/>
    <w:rsid w:val="0015286C"/>
    <w:rsid w:val="00172C4B"/>
    <w:rsid w:val="00191376"/>
    <w:rsid w:val="001A2D39"/>
    <w:rsid w:val="001B4DBF"/>
    <w:rsid w:val="001B5070"/>
    <w:rsid w:val="001D4EAC"/>
    <w:rsid w:val="001E1DEC"/>
    <w:rsid w:val="001E3F44"/>
    <w:rsid w:val="002240E6"/>
    <w:rsid w:val="0022772E"/>
    <w:rsid w:val="00227EE9"/>
    <w:rsid w:val="00233C3F"/>
    <w:rsid w:val="00254915"/>
    <w:rsid w:val="00254B9C"/>
    <w:rsid w:val="00262F24"/>
    <w:rsid w:val="0027328D"/>
    <w:rsid w:val="0030729B"/>
    <w:rsid w:val="00313410"/>
    <w:rsid w:val="00325AA5"/>
    <w:rsid w:val="00356030"/>
    <w:rsid w:val="00380462"/>
    <w:rsid w:val="003828E2"/>
    <w:rsid w:val="003E57AB"/>
    <w:rsid w:val="003E6D72"/>
    <w:rsid w:val="00477B81"/>
    <w:rsid w:val="004B7266"/>
    <w:rsid w:val="004C0AE9"/>
    <w:rsid w:val="004E35EC"/>
    <w:rsid w:val="00510A6B"/>
    <w:rsid w:val="005516DE"/>
    <w:rsid w:val="005776A0"/>
    <w:rsid w:val="005D5568"/>
    <w:rsid w:val="005D7907"/>
    <w:rsid w:val="005D7D70"/>
    <w:rsid w:val="005E7F39"/>
    <w:rsid w:val="005F6B8C"/>
    <w:rsid w:val="00603576"/>
    <w:rsid w:val="00666E2A"/>
    <w:rsid w:val="00667B2F"/>
    <w:rsid w:val="00676C46"/>
    <w:rsid w:val="006812C3"/>
    <w:rsid w:val="00683FFE"/>
    <w:rsid w:val="00695F78"/>
    <w:rsid w:val="006B3205"/>
    <w:rsid w:val="00713486"/>
    <w:rsid w:val="00736C84"/>
    <w:rsid w:val="00745C4D"/>
    <w:rsid w:val="007566B9"/>
    <w:rsid w:val="007B25AF"/>
    <w:rsid w:val="007C69A5"/>
    <w:rsid w:val="007E230A"/>
    <w:rsid w:val="00804DF5"/>
    <w:rsid w:val="008123F6"/>
    <w:rsid w:val="00840B97"/>
    <w:rsid w:val="008416D3"/>
    <w:rsid w:val="00845815"/>
    <w:rsid w:val="00880046"/>
    <w:rsid w:val="00886A69"/>
    <w:rsid w:val="008C43C9"/>
    <w:rsid w:val="008E4BB1"/>
    <w:rsid w:val="008E5F6A"/>
    <w:rsid w:val="008E68AB"/>
    <w:rsid w:val="00902F17"/>
    <w:rsid w:val="00915753"/>
    <w:rsid w:val="00936EAF"/>
    <w:rsid w:val="00945568"/>
    <w:rsid w:val="00957285"/>
    <w:rsid w:val="009C75ED"/>
    <w:rsid w:val="009D406B"/>
    <w:rsid w:val="009F7897"/>
    <w:rsid w:val="00A1084A"/>
    <w:rsid w:val="00A13D48"/>
    <w:rsid w:val="00A2049F"/>
    <w:rsid w:val="00A23987"/>
    <w:rsid w:val="00A42A2F"/>
    <w:rsid w:val="00A54525"/>
    <w:rsid w:val="00AA47EC"/>
    <w:rsid w:val="00AC16F8"/>
    <w:rsid w:val="00AC7953"/>
    <w:rsid w:val="00AD4A3E"/>
    <w:rsid w:val="00AE69C0"/>
    <w:rsid w:val="00B16EFD"/>
    <w:rsid w:val="00B40E78"/>
    <w:rsid w:val="00B94F60"/>
    <w:rsid w:val="00BA3230"/>
    <w:rsid w:val="00BA787F"/>
    <w:rsid w:val="00BB0594"/>
    <w:rsid w:val="00BC5615"/>
    <w:rsid w:val="00BD116D"/>
    <w:rsid w:val="00BD4272"/>
    <w:rsid w:val="00BE2E45"/>
    <w:rsid w:val="00C0511A"/>
    <w:rsid w:val="00C07B6B"/>
    <w:rsid w:val="00C306FE"/>
    <w:rsid w:val="00C3087B"/>
    <w:rsid w:val="00C32E3D"/>
    <w:rsid w:val="00C35C79"/>
    <w:rsid w:val="00C51962"/>
    <w:rsid w:val="00C762A9"/>
    <w:rsid w:val="00C8507F"/>
    <w:rsid w:val="00CB0704"/>
    <w:rsid w:val="00CB1239"/>
    <w:rsid w:val="00CB2C86"/>
    <w:rsid w:val="00CC0F46"/>
    <w:rsid w:val="00CD22DD"/>
    <w:rsid w:val="00D318CC"/>
    <w:rsid w:val="00D4093A"/>
    <w:rsid w:val="00D41689"/>
    <w:rsid w:val="00DA0F1E"/>
    <w:rsid w:val="00DB16DF"/>
    <w:rsid w:val="00DD0B21"/>
    <w:rsid w:val="00DD1032"/>
    <w:rsid w:val="00DD2CFD"/>
    <w:rsid w:val="00DF1DFC"/>
    <w:rsid w:val="00E70EF7"/>
    <w:rsid w:val="00E71804"/>
    <w:rsid w:val="00E7316E"/>
    <w:rsid w:val="00EA2EE5"/>
    <w:rsid w:val="00EA5AA9"/>
    <w:rsid w:val="00EC1529"/>
    <w:rsid w:val="00EE01AD"/>
    <w:rsid w:val="00F03C92"/>
    <w:rsid w:val="00F1637A"/>
    <w:rsid w:val="00F24D7B"/>
    <w:rsid w:val="00F32094"/>
    <w:rsid w:val="00F337F2"/>
    <w:rsid w:val="00F370C4"/>
    <w:rsid w:val="00F50834"/>
    <w:rsid w:val="00F625CB"/>
    <w:rsid w:val="00F73788"/>
    <w:rsid w:val="00F86915"/>
    <w:rsid w:val="00FC22AF"/>
    <w:rsid w:val="0ADC92AB"/>
    <w:rsid w:val="0ECC059D"/>
    <w:rsid w:val="0F4BB468"/>
    <w:rsid w:val="1155A1A7"/>
    <w:rsid w:val="18C88D22"/>
    <w:rsid w:val="1AA7FC56"/>
    <w:rsid w:val="1B549028"/>
    <w:rsid w:val="1C9A326E"/>
    <w:rsid w:val="2142BA2F"/>
    <w:rsid w:val="24123534"/>
    <w:rsid w:val="270A3BF5"/>
    <w:rsid w:val="271945E8"/>
    <w:rsid w:val="2CA44D50"/>
    <w:rsid w:val="325080DB"/>
    <w:rsid w:val="32DD3194"/>
    <w:rsid w:val="355E12C6"/>
    <w:rsid w:val="356765E2"/>
    <w:rsid w:val="38A2A338"/>
    <w:rsid w:val="3A87E6D5"/>
    <w:rsid w:val="3D3CF451"/>
    <w:rsid w:val="3E4343EC"/>
    <w:rsid w:val="40B83F36"/>
    <w:rsid w:val="4429E30F"/>
    <w:rsid w:val="46D8ACAA"/>
    <w:rsid w:val="471C7554"/>
    <w:rsid w:val="4CB324E2"/>
    <w:rsid w:val="52AE9982"/>
    <w:rsid w:val="53A2CFB8"/>
    <w:rsid w:val="53F91412"/>
    <w:rsid w:val="55E524D3"/>
    <w:rsid w:val="5757C65E"/>
    <w:rsid w:val="59284A3B"/>
    <w:rsid w:val="5B6D9086"/>
    <w:rsid w:val="5E77F8BB"/>
    <w:rsid w:val="5F33DE4B"/>
    <w:rsid w:val="625C9686"/>
    <w:rsid w:val="65668C23"/>
    <w:rsid w:val="675517A5"/>
    <w:rsid w:val="67C4BCC6"/>
    <w:rsid w:val="6BF27962"/>
    <w:rsid w:val="6D364CD0"/>
    <w:rsid w:val="71F11E9F"/>
    <w:rsid w:val="7296EAD3"/>
    <w:rsid w:val="7623FA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6FEE80D"/>
  <w15:chartTrackingRefBased/>
  <w15:docId w15:val="{764BF243-950C-4833-B7D4-01AFB36E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lang w:val="cs-CZ"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sz w:val="18"/>
      <w:szCs w:val="18"/>
      <w:lang w:eastAsia="x-none"/>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5"/>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5"/>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6"/>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link w:val="Nadpis3-slovan"/>
    <w:rsid w:val="00F337F2"/>
    <w:rPr>
      <w:rFonts w:ascii="Georgia" w:hAnsi="Georgia"/>
      <w:iCs/>
      <w:sz w:val="24"/>
      <w:szCs w:val="24"/>
    </w:rPr>
  </w:style>
  <w:style w:type="character" w:customStyle="1" w:styleId="TextChar">
    <w:name w:val="Text Char"/>
    <w:link w:val="Text"/>
    <w:rsid w:val="00F337F2"/>
    <w:rPr>
      <w:rFonts w:ascii="Georgia" w:hAnsi="Georgia"/>
      <w:iCs/>
      <w:sz w:val="24"/>
      <w:szCs w:val="24"/>
    </w:rPr>
  </w:style>
  <w:style w:type="paragraph" w:styleId="Nzev">
    <w:name w:val="Title"/>
    <w:basedOn w:val="Normln"/>
    <w:link w:val="NzevChar"/>
    <w:qFormat/>
    <w:rsid w:val="00C32E3D"/>
    <w:pPr>
      <w:jc w:val="center"/>
    </w:pPr>
    <w:rPr>
      <w:rFonts w:ascii="Times New Roman" w:eastAsia="Times New Roman" w:hAnsi="Times New Roman"/>
      <w:b/>
      <w:bCs/>
      <w:sz w:val="28"/>
      <w:lang w:eastAsia="cs-CZ"/>
    </w:rPr>
  </w:style>
  <w:style w:type="character" w:customStyle="1" w:styleId="NzevChar">
    <w:name w:val="Název Char"/>
    <w:link w:val="Nzev"/>
    <w:rsid w:val="00C32E3D"/>
    <w:rPr>
      <w:rFonts w:ascii="Times New Roman" w:eastAsia="Times New Roman" w:hAnsi="Times New Roman"/>
      <w:b/>
      <w:bCs/>
      <w:sz w:val="28"/>
      <w:szCs w:val="24"/>
      <w:lang w:eastAsia="cs-CZ"/>
    </w:rPr>
  </w:style>
  <w:style w:type="character" w:customStyle="1" w:styleId="ZkladntextChar">
    <w:name w:val="Základní text Char"/>
    <w:aliases w:val="Standard paragraph Char"/>
    <w:link w:val="Zkladntext"/>
    <w:semiHidden/>
    <w:locked/>
    <w:rsid w:val="0015286C"/>
    <w:rPr>
      <w:rFonts w:ascii="Times New Roman" w:eastAsia="Times New Roman" w:hAnsi="Times New Roman"/>
      <w:sz w:val="24"/>
      <w:lang w:eastAsia="cs-CZ"/>
    </w:rPr>
  </w:style>
  <w:style w:type="paragraph" w:styleId="Zkladntext">
    <w:name w:val="Body Text"/>
    <w:aliases w:val="Standard paragraph"/>
    <w:basedOn w:val="Normln"/>
    <w:link w:val="ZkladntextChar"/>
    <w:semiHidden/>
    <w:unhideWhenUsed/>
    <w:rsid w:val="0015286C"/>
    <w:pPr>
      <w:spacing w:line="360" w:lineRule="auto"/>
      <w:jc w:val="both"/>
    </w:pPr>
    <w:rPr>
      <w:rFonts w:ascii="Times New Roman" w:eastAsia="Times New Roman" w:hAnsi="Times New Roman"/>
      <w:szCs w:val="20"/>
      <w:lang w:eastAsia="cs-CZ"/>
    </w:rPr>
  </w:style>
  <w:style w:type="character" w:customStyle="1" w:styleId="ZkladntextChar1">
    <w:name w:val="Základní text Char1"/>
    <w:uiPriority w:val="99"/>
    <w:semiHidden/>
    <w:rsid w:val="0015286C"/>
    <w:rPr>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odkaz">
    <w:name w:val="Hyperlink"/>
    <w:basedOn w:val="Standardnpsmoodstavc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07F98-65D8-43AA-9020-DB9B747A6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1152</Words>
  <Characters>6802</Characters>
  <Application>Microsoft Office Word</Application>
  <DocSecurity>0</DocSecurity>
  <Lines>56</Lines>
  <Paragraphs>15</Paragraphs>
  <ScaleCrop>false</ScaleCrop>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Ludvík Eger</dc:creator>
  <cp:keywords/>
  <cp:lastModifiedBy>Darina Vlčková</cp:lastModifiedBy>
  <cp:revision>6</cp:revision>
  <dcterms:created xsi:type="dcterms:W3CDTF">2020-11-04T17:25:00Z</dcterms:created>
  <dcterms:modified xsi:type="dcterms:W3CDTF">2020-11-20T09:35:00Z</dcterms:modified>
</cp:coreProperties>
</file>